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94FF2" w:rsidR="00394FF2" w:rsidP="65B889F9" w:rsidRDefault="00394FF2" w14:paraId="116F4BFC" w14:textId="77777777">
      <w:pPr>
        <w:widowControl w:val="0"/>
        <w:spacing w:line="480" w:lineRule="auto"/>
        <w:rPr>
          <w:rFonts w:ascii="Times New Roman" w:hAnsi="Times New Roman" w:eastAsia="Times New Roman" w:cs="Times New Roman"/>
          <w:b w:val="1"/>
          <w:bCs w:val="1"/>
          <w:noProof w:val="0"/>
          <w:sz w:val="24"/>
          <w:szCs w:val="24"/>
          <w:lang w:val="en-US"/>
        </w:rPr>
      </w:pPr>
      <w:r w:rsidRPr="65B889F9" w:rsidR="00394FF2">
        <w:rPr>
          <w:rFonts w:ascii="Times New Roman" w:hAnsi="Times New Roman" w:eastAsia="Times New Roman" w:cs="Times New Roman"/>
          <w:b w:val="1"/>
          <w:bCs w:val="1"/>
          <w:noProof w:val="0"/>
          <w:sz w:val="24"/>
          <w:szCs w:val="24"/>
          <w:lang w:val="en-US"/>
        </w:rPr>
        <w:t xml:space="preserve">Introduction to Special Issue </w:t>
      </w:r>
      <w:r w:rsidRPr="65B889F9" w:rsidR="00394FF2">
        <w:rPr>
          <w:rFonts w:ascii="Times New Roman" w:hAnsi="Times New Roman" w:eastAsia="Times New Roman" w:cs="Times New Roman"/>
          <w:b w:val="1"/>
          <w:bCs w:val="1"/>
          <w:noProof w:val="0"/>
          <w:sz w:val="24"/>
          <w:szCs w:val="24"/>
          <w:lang w:val="en-US"/>
        </w:rPr>
        <w:t>The</w:t>
      </w:r>
      <w:r w:rsidRPr="65B889F9" w:rsidR="00394FF2">
        <w:rPr>
          <w:rFonts w:ascii="Times New Roman" w:hAnsi="Times New Roman" w:eastAsia="Times New Roman" w:cs="Times New Roman"/>
          <w:b w:val="1"/>
          <w:bCs w:val="1"/>
          <w:noProof w:val="0"/>
          <w:sz w:val="24"/>
          <w:szCs w:val="24"/>
          <w:lang w:val="en-US"/>
        </w:rPr>
        <w:t xml:space="preserve"> Non-Human Irresistible: The Poetics of portals, </w:t>
      </w:r>
      <w:r w:rsidRPr="65B889F9" w:rsidR="00394FF2">
        <w:rPr>
          <w:rFonts w:ascii="Times New Roman" w:hAnsi="Times New Roman" w:eastAsia="Times New Roman" w:cs="Times New Roman"/>
          <w:b w:val="1"/>
          <w:bCs w:val="1"/>
          <w:noProof w:val="0"/>
          <w:sz w:val="24"/>
          <w:szCs w:val="24"/>
          <w:lang w:val="en-US"/>
        </w:rPr>
        <w:t>ports</w:t>
      </w:r>
      <w:r w:rsidRPr="65B889F9" w:rsidR="00394FF2">
        <w:rPr>
          <w:rFonts w:ascii="Times New Roman" w:hAnsi="Times New Roman" w:eastAsia="Times New Roman" w:cs="Times New Roman"/>
          <w:b w:val="1"/>
          <w:bCs w:val="1"/>
          <w:noProof w:val="0"/>
          <w:sz w:val="24"/>
          <w:szCs w:val="24"/>
          <w:lang w:val="en-US"/>
        </w:rPr>
        <w:t xml:space="preserve"> and shorelines, from Cork and Merseyside</w:t>
      </w:r>
    </w:p>
    <w:p w:rsidR="00E22C29" w:rsidP="65B889F9" w:rsidRDefault="00E22C29" w14:paraId="2A3D8507" w14:textId="34603C7A">
      <w:pPr>
        <w:pStyle w:val="Normal"/>
        <w:widowControl w:val="0"/>
        <w:spacing w:line="480" w:lineRule="auto"/>
        <w:rPr>
          <w:rFonts w:ascii="Times New Roman" w:hAnsi="Times New Roman" w:eastAsia="Times New Roman" w:cs="Times New Roman"/>
          <w:b w:val="1"/>
          <w:bCs w:val="1"/>
          <w:noProof w:val="0"/>
          <w:sz w:val="24"/>
          <w:szCs w:val="24"/>
          <w:lang w:val="en-US"/>
        </w:rPr>
      </w:pPr>
    </w:p>
    <w:p w:rsidR="00AD7377" w:rsidP="65B889F9" w:rsidRDefault="00AC454B" w14:paraId="4D82358D" w14:textId="3DE55FAD">
      <w:pPr>
        <w:pStyle w:val="Normal"/>
        <w:widowControl w:val="0"/>
        <w:spacing w:line="480" w:lineRule="auto"/>
        <w:jc w:val="center"/>
        <w:rPr>
          <w:rFonts w:ascii="Times New Roman" w:hAnsi="Times New Roman" w:eastAsia="Times New Roman" w:cs="Times New Roman"/>
          <w:b w:val="0"/>
          <w:bCs w:val="0"/>
          <w:noProof w:val="0"/>
          <w:sz w:val="24"/>
          <w:szCs w:val="24"/>
          <w:lang w:val="en-US"/>
        </w:rPr>
      </w:pPr>
      <w:r w:rsidRPr="65B889F9" w:rsidR="00AC454B">
        <w:rPr>
          <w:rFonts w:ascii="Times New Roman" w:hAnsi="Times New Roman" w:eastAsia="Times New Roman" w:cs="Times New Roman"/>
          <w:b w:val="0"/>
          <w:bCs w:val="0"/>
          <w:noProof w:val="0"/>
          <w:sz w:val="24"/>
          <w:szCs w:val="24"/>
          <w:lang w:val="en-US"/>
        </w:rPr>
        <w:t xml:space="preserve">Event as </w:t>
      </w:r>
      <w:r w:rsidRPr="65B889F9" w:rsidR="75CDE59B">
        <w:rPr>
          <w:rFonts w:ascii="Times New Roman" w:hAnsi="Times New Roman" w:eastAsia="Times New Roman" w:cs="Times New Roman"/>
          <w:b w:val="0"/>
          <w:bCs w:val="0"/>
          <w:noProof w:val="0"/>
          <w:sz w:val="24"/>
          <w:szCs w:val="24"/>
          <w:lang w:val="en-US"/>
        </w:rPr>
        <w:t>Portal</w:t>
      </w:r>
      <w:r w:rsidRPr="65B889F9" w:rsidR="00AC454B">
        <w:rPr>
          <w:rFonts w:ascii="Times New Roman" w:hAnsi="Times New Roman" w:eastAsia="Times New Roman" w:cs="Times New Roman"/>
          <w:b w:val="0"/>
          <w:bCs w:val="0"/>
          <w:noProof w:val="0"/>
          <w:sz w:val="24"/>
          <w:szCs w:val="24"/>
          <w:lang w:val="en-US"/>
        </w:rPr>
        <w:t>: T</w:t>
      </w:r>
      <w:r w:rsidRPr="65B889F9" w:rsidR="00AD7377">
        <w:rPr>
          <w:rFonts w:ascii="Times New Roman" w:hAnsi="Times New Roman" w:eastAsia="Times New Roman" w:cs="Times New Roman"/>
          <w:b w:val="0"/>
          <w:bCs w:val="0"/>
          <w:noProof w:val="0"/>
          <w:sz w:val="24"/>
          <w:szCs w:val="24"/>
          <w:lang w:val="en-US"/>
        </w:rPr>
        <w:t>he Non-Human Irresistible</w:t>
      </w:r>
      <w:r w:rsidRPr="65B889F9" w:rsidR="00AC454B">
        <w:rPr>
          <w:rFonts w:ascii="Times New Roman" w:hAnsi="Times New Roman" w:eastAsia="Times New Roman" w:cs="Times New Roman"/>
          <w:b w:val="0"/>
          <w:bCs w:val="0"/>
          <w:noProof w:val="0"/>
          <w:sz w:val="24"/>
          <w:szCs w:val="24"/>
          <w:lang w:val="en-US"/>
        </w:rPr>
        <w:t xml:space="preserve"> in Poems from </w:t>
      </w:r>
      <w:r w:rsidRPr="65B889F9" w:rsidR="00AD7377">
        <w:rPr>
          <w:rFonts w:ascii="Times New Roman" w:hAnsi="Times New Roman" w:eastAsia="Times New Roman" w:cs="Times New Roman"/>
          <w:b w:val="0"/>
          <w:bCs w:val="0"/>
          <w:noProof w:val="0"/>
          <w:sz w:val="24"/>
          <w:szCs w:val="24"/>
          <w:lang w:val="en-US"/>
        </w:rPr>
        <w:t>Port Cities</w:t>
      </w:r>
    </w:p>
    <w:p w:rsidR="65B889F9" w:rsidP="65B889F9" w:rsidRDefault="65B889F9" w14:paraId="7A275B2E" w14:textId="76E99BA2">
      <w:pPr>
        <w:pStyle w:val="Normal"/>
        <w:widowControl w:val="0"/>
        <w:spacing w:line="480" w:lineRule="auto"/>
        <w:rPr>
          <w:rFonts w:ascii="Times New Roman" w:hAnsi="Times New Roman" w:eastAsia="Times New Roman" w:cs="Times New Roman"/>
          <w:b w:val="1"/>
          <w:bCs w:val="1"/>
          <w:noProof w:val="0"/>
          <w:sz w:val="24"/>
          <w:szCs w:val="24"/>
          <w:lang w:val="en-US"/>
        </w:rPr>
      </w:pPr>
    </w:p>
    <w:p w:rsidRPr="00893C51" w:rsidR="00006F85" w:rsidP="65B889F9" w:rsidRDefault="00006F85" w14:paraId="13C16736" w14:textId="5C1C367C">
      <w:pPr>
        <w:widowControl w:val="0"/>
        <w:spacing w:line="480" w:lineRule="auto"/>
        <w:jc w:val="center"/>
        <w:rPr>
          <w:rFonts w:ascii="Times New Roman" w:hAnsi="Times New Roman" w:eastAsia="Times New Roman" w:cs="Times New Roman"/>
          <w:b w:val="1"/>
          <w:bCs w:val="1"/>
          <w:noProof w:val="0"/>
          <w:sz w:val="24"/>
          <w:szCs w:val="24"/>
          <w:lang w:val="en-US"/>
        </w:rPr>
      </w:pPr>
      <w:r w:rsidRPr="65B889F9" w:rsidR="36A8A674">
        <w:rPr>
          <w:rFonts w:ascii="Times New Roman" w:hAnsi="Times New Roman" w:eastAsia="Times New Roman" w:cs="Times New Roman"/>
          <w:b w:val="0"/>
          <w:bCs w:val="0"/>
          <w:noProof w:val="0"/>
          <w:sz w:val="24"/>
          <w:szCs w:val="24"/>
          <w:lang w:val="en-US"/>
        </w:rPr>
        <w:t>Cornelia Gräbner and Eleanor Rees</w:t>
      </w:r>
    </w:p>
    <w:p w:rsidR="65B889F9" w:rsidP="65B889F9" w:rsidRDefault="65B889F9" w14:paraId="0F83DB5E" w14:textId="3CD5E934">
      <w:pPr>
        <w:widowControl w:val="0"/>
        <w:spacing w:line="480" w:lineRule="auto"/>
        <w:jc w:val="center"/>
        <w:rPr>
          <w:rFonts w:ascii="Times New Roman" w:hAnsi="Times New Roman" w:eastAsia="Times New Roman" w:cs="Times New Roman"/>
          <w:b w:val="0"/>
          <w:bCs w:val="0"/>
          <w:noProof w:val="0"/>
          <w:sz w:val="24"/>
          <w:szCs w:val="24"/>
          <w:lang w:val="en-US"/>
        </w:rPr>
      </w:pPr>
    </w:p>
    <w:p w:rsidR="000E5759" w:rsidP="65B889F9" w:rsidRDefault="000E5759" w14:paraId="6317CAD2" w14:textId="2D87AA92">
      <w:pPr>
        <w:pStyle w:val="Normal"/>
        <w:widowControl w:val="0"/>
        <w:spacing w:line="480" w:lineRule="auto"/>
        <w:rPr>
          <w:rFonts w:ascii="Times New Roman" w:hAnsi="Times New Roman" w:eastAsia="Times New Roman" w:cs="Times New Roman"/>
          <w:noProof w:val="0"/>
          <w:color w:val="auto"/>
          <w:sz w:val="24"/>
          <w:szCs w:val="24"/>
          <w:lang w:val="en-US"/>
        </w:rPr>
      </w:pPr>
      <w:r w:rsidRPr="745201B6" w:rsidR="00866BD4">
        <w:rPr>
          <w:rFonts w:ascii="Times New Roman" w:hAnsi="Times New Roman" w:eastAsia="Times New Roman" w:cs="Times New Roman"/>
          <w:noProof w:val="0"/>
          <w:sz w:val="24"/>
          <w:szCs w:val="24"/>
          <w:lang w:val="en-US"/>
        </w:rPr>
        <w:t>Most p</w:t>
      </w:r>
      <w:r w:rsidRPr="745201B6" w:rsidR="008C5A46">
        <w:rPr>
          <w:rFonts w:ascii="Times New Roman" w:hAnsi="Times New Roman" w:eastAsia="Times New Roman" w:cs="Times New Roman"/>
          <w:noProof w:val="0"/>
          <w:sz w:val="24"/>
          <w:szCs w:val="24"/>
          <w:lang w:val="en-US"/>
        </w:rPr>
        <w:t xml:space="preserve">oetry events are considered </w:t>
      </w:r>
      <w:r w:rsidRPr="745201B6" w:rsidR="00866BD4">
        <w:rPr>
          <w:rFonts w:ascii="Times New Roman" w:hAnsi="Times New Roman" w:eastAsia="Times New Roman" w:cs="Times New Roman"/>
          <w:noProof w:val="0"/>
          <w:sz w:val="24"/>
          <w:szCs w:val="24"/>
          <w:lang w:val="en-US"/>
        </w:rPr>
        <w:t>discrete units</w:t>
      </w:r>
      <w:r w:rsidRPr="745201B6" w:rsidR="008C5A46">
        <w:rPr>
          <w:rFonts w:ascii="Times New Roman" w:hAnsi="Times New Roman" w:eastAsia="Times New Roman" w:cs="Times New Roman"/>
          <w:noProof w:val="0"/>
          <w:sz w:val="24"/>
          <w:szCs w:val="24"/>
          <w:lang w:val="en-US"/>
        </w:rPr>
        <w:t xml:space="preserve">, book-ended by a beginning and an end. </w:t>
      </w:r>
      <w:r w:rsidRPr="745201B6" w:rsidR="002F5447">
        <w:rPr>
          <w:rFonts w:ascii="Times New Roman" w:hAnsi="Times New Roman" w:eastAsia="Times New Roman" w:cs="Times New Roman"/>
          <w:noProof w:val="0"/>
          <w:sz w:val="24"/>
          <w:szCs w:val="24"/>
          <w:lang w:val="en-US"/>
        </w:rPr>
        <w:t xml:space="preserve">They are also often conceptualized and received as </w:t>
      </w:r>
      <w:r w:rsidRPr="745201B6" w:rsidR="00FD1DF6">
        <w:rPr>
          <w:rFonts w:ascii="Times New Roman" w:hAnsi="Times New Roman" w:eastAsia="Times New Roman" w:cs="Times New Roman"/>
          <w:noProof w:val="0"/>
          <w:sz w:val="24"/>
          <w:szCs w:val="24"/>
          <w:lang w:val="en-US"/>
        </w:rPr>
        <w:t>the completion of a creative process: the</w:t>
      </w:r>
      <w:r w:rsidRPr="745201B6" w:rsidR="00D32D2D">
        <w:rPr>
          <w:rFonts w:ascii="Times New Roman" w:hAnsi="Times New Roman" w:eastAsia="Times New Roman" w:cs="Times New Roman"/>
          <w:noProof w:val="0"/>
          <w:sz w:val="24"/>
          <w:szCs w:val="24"/>
          <w:lang w:val="en-US"/>
        </w:rPr>
        <w:t xml:space="preserve"> poet has completed a piece of work, often in writing, and it is now sharing it with an audience</w:t>
      </w:r>
      <w:r w:rsidRPr="745201B6" w:rsidR="00FF6EA0">
        <w:rPr>
          <w:rFonts w:ascii="Times New Roman" w:hAnsi="Times New Roman" w:eastAsia="Times New Roman" w:cs="Times New Roman"/>
          <w:noProof w:val="0"/>
          <w:sz w:val="24"/>
          <w:szCs w:val="24"/>
          <w:lang w:val="en-US"/>
        </w:rPr>
        <w:t>.</w:t>
      </w:r>
      <w:r w:rsidRPr="745201B6" w:rsidR="00FD1DF6">
        <w:rPr>
          <w:rFonts w:ascii="Times New Roman" w:hAnsi="Times New Roman" w:eastAsia="Times New Roman" w:cs="Times New Roman"/>
          <w:noProof w:val="0"/>
          <w:sz w:val="24"/>
          <w:szCs w:val="24"/>
          <w:lang w:val="en-US"/>
        </w:rPr>
        <w:t xml:space="preserve"> </w:t>
      </w:r>
      <w:r w:rsidRPr="745201B6" w:rsidR="004F47F2">
        <w:rPr>
          <w:rFonts w:ascii="Times New Roman" w:hAnsi="Times New Roman" w:eastAsia="Times New Roman" w:cs="Times New Roman"/>
          <w:noProof w:val="0"/>
          <w:sz w:val="24"/>
          <w:szCs w:val="24"/>
          <w:lang w:val="en-US"/>
        </w:rPr>
        <w:t>In t</w:t>
      </w:r>
      <w:r w:rsidRPr="745201B6" w:rsidR="000B6E98">
        <w:rPr>
          <w:rFonts w:ascii="Times New Roman" w:hAnsi="Times New Roman" w:eastAsia="Times New Roman" w:cs="Times New Roman"/>
          <w:noProof w:val="0"/>
          <w:sz w:val="24"/>
          <w:szCs w:val="24"/>
          <w:lang w:val="en-US"/>
        </w:rPr>
        <w:t xml:space="preserve">his special issue </w:t>
      </w:r>
      <w:r w:rsidRPr="745201B6" w:rsidR="004F47F2">
        <w:rPr>
          <w:rFonts w:ascii="Times New Roman" w:hAnsi="Times New Roman" w:eastAsia="Times New Roman" w:cs="Times New Roman"/>
          <w:noProof w:val="0"/>
          <w:sz w:val="24"/>
          <w:szCs w:val="24"/>
          <w:lang w:val="en-US"/>
        </w:rPr>
        <w:t>we address a</w:t>
      </w:r>
      <w:r w:rsidRPr="745201B6" w:rsidR="00D32D2D">
        <w:rPr>
          <w:rFonts w:ascii="Times New Roman" w:hAnsi="Times New Roman" w:eastAsia="Times New Roman" w:cs="Times New Roman"/>
          <w:noProof w:val="0"/>
          <w:sz w:val="24"/>
          <w:szCs w:val="24"/>
          <w:lang w:val="en-US"/>
        </w:rPr>
        <w:t xml:space="preserve"> </w:t>
      </w:r>
      <w:r w:rsidRPr="745201B6" w:rsidR="00FF6EA0">
        <w:rPr>
          <w:rFonts w:ascii="Times New Roman" w:hAnsi="Times New Roman" w:eastAsia="Times New Roman" w:cs="Times New Roman"/>
          <w:noProof w:val="0"/>
          <w:sz w:val="24"/>
          <w:szCs w:val="24"/>
          <w:lang w:val="en-US"/>
        </w:rPr>
        <w:t xml:space="preserve">poetry event that had </w:t>
      </w:r>
      <w:r w:rsidRPr="745201B6" w:rsidR="00D32D2D">
        <w:rPr>
          <w:rFonts w:ascii="Times New Roman" w:hAnsi="Times New Roman" w:eastAsia="Times New Roman" w:cs="Times New Roman"/>
          <w:noProof w:val="0"/>
          <w:sz w:val="24"/>
          <w:szCs w:val="24"/>
          <w:lang w:val="en-US"/>
        </w:rPr>
        <w:t xml:space="preserve">different </w:t>
      </w:r>
      <w:r w:rsidRPr="745201B6" w:rsidR="00FF6EA0">
        <w:rPr>
          <w:rFonts w:ascii="Times New Roman" w:hAnsi="Times New Roman" w:eastAsia="Times New Roman" w:cs="Times New Roman"/>
          <w:noProof w:val="0"/>
          <w:sz w:val="24"/>
          <w:szCs w:val="24"/>
          <w:lang w:val="en-US"/>
        </w:rPr>
        <w:t>characteristics</w:t>
      </w:r>
      <w:r w:rsidRPr="745201B6" w:rsidR="00FF6EA0">
        <w:rPr>
          <w:rFonts w:ascii="Times New Roman" w:hAnsi="Times New Roman" w:eastAsia="Times New Roman" w:cs="Times New Roman"/>
          <w:noProof w:val="0"/>
          <w:sz w:val="24"/>
          <w:szCs w:val="24"/>
          <w:lang w:val="en-US"/>
        </w:rPr>
        <w:t>, in its conception, its execution, and its aftermath</w:t>
      </w:r>
      <w:r w:rsidRPr="745201B6" w:rsidR="00D21E9B">
        <w:rPr>
          <w:rFonts w:ascii="Times New Roman" w:hAnsi="Times New Roman" w:eastAsia="Times New Roman" w:cs="Times New Roman"/>
          <w:noProof w:val="0"/>
          <w:sz w:val="24"/>
          <w:szCs w:val="24"/>
          <w:lang w:val="en-US"/>
        </w:rPr>
        <w:t xml:space="preserve"> and that should be considered a </w:t>
      </w:r>
      <w:r w:rsidRPr="745201B6" w:rsidR="1537CD1E">
        <w:rPr>
          <w:rFonts w:ascii="Times New Roman" w:hAnsi="Times New Roman" w:eastAsia="Times New Roman" w:cs="Times New Roman"/>
          <w:noProof w:val="0"/>
          <w:sz w:val="24"/>
          <w:szCs w:val="24"/>
          <w:lang w:val="en-US"/>
        </w:rPr>
        <w:t>“</w:t>
      </w:r>
      <w:r w:rsidRPr="745201B6" w:rsidR="00D21E9B">
        <w:rPr>
          <w:rFonts w:ascii="Times New Roman" w:hAnsi="Times New Roman" w:eastAsia="Times New Roman" w:cs="Times New Roman"/>
          <w:noProof w:val="0"/>
          <w:sz w:val="24"/>
          <w:szCs w:val="24"/>
          <w:lang w:val="en-US"/>
        </w:rPr>
        <w:t>constellation</w:t>
      </w:r>
      <w:r w:rsidRPr="745201B6" w:rsidR="5293CF55">
        <w:rPr>
          <w:rFonts w:ascii="Times New Roman" w:hAnsi="Times New Roman" w:eastAsia="Times New Roman" w:cs="Times New Roman"/>
          <w:noProof w:val="0"/>
          <w:sz w:val="24"/>
          <w:szCs w:val="24"/>
          <w:lang w:val="en-US"/>
        </w:rPr>
        <w:t>”</w:t>
      </w:r>
      <w:r w:rsidRPr="745201B6" w:rsidR="00D21E9B">
        <w:rPr>
          <w:rFonts w:ascii="Times New Roman" w:hAnsi="Times New Roman" w:eastAsia="Times New Roman" w:cs="Times New Roman"/>
          <w:noProof w:val="0"/>
          <w:sz w:val="24"/>
          <w:szCs w:val="24"/>
          <w:lang w:val="en-US"/>
        </w:rPr>
        <w:t xml:space="preserve"> of </w:t>
      </w:r>
      <w:r w:rsidRPr="745201B6" w:rsidR="00D21E9B">
        <w:rPr>
          <w:rFonts w:ascii="Times New Roman" w:hAnsi="Times New Roman" w:eastAsia="Times New Roman" w:cs="Times New Roman"/>
          <w:noProof w:val="0"/>
          <w:sz w:val="24"/>
          <w:szCs w:val="24"/>
          <w:lang w:val="en-US"/>
        </w:rPr>
        <w:t>different</w:t>
      </w:r>
      <w:r w:rsidRPr="745201B6" w:rsidR="00D21E9B">
        <w:rPr>
          <w:rFonts w:ascii="Times New Roman" w:hAnsi="Times New Roman" w:eastAsia="Times New Roman" w:cs="Times New Roman"/>
          <w:noProof w:val="0"/>
          <w:sz w:val="24"/>
          <w:szCs w:val="24"/>
          <w:lang w:val="en-US"/>
        </w:rPr>
        <w:t xml:space="preserve"> actor</w:t>
      </w:r>
      <w:r w:rsidRPr="745201B6" w:rsidR="00D21E9B">
        <w:rPr>
          <w:rFonts w:ascii="Times New Roman" w:hAnsi="Times New Roman" w:eastAsia="Times New Roman" w:cs="Times New Roman"/>
          <w:noProof w:val="0"/>
          <w:sz w:val="24"/>
          <w:szCs w:val="24"/>
          <w:lang w:val="en-US"/>
        </w:rPr>
        <w:t>s</w:t>
      </w:r>
      <w:r w:rsidRPr="745201B6" w:rsidR="50BED034">
        <w:rPr>
          <w:rFonts w:ascii="Times New Roman" w:hAnsi="Times New Roman" w:eastAsia="Times New Roman" w:cs="Times New Roman"/>
          <w:noProof w:val="0"/>
          <w:sz w:val="24"/>
          <w:szCs w:val="24"/>
          <w:lang w:val="en-US"/>
        </w:rPr>
        <w:t>,</w:t>
      </w:r>
      <w:r w:rsidRPr="745201B6" w:rsidR="50BED034">
        <w:rPr>
          <w:rFonts w:ascii="Times New Roman" w:hAnsi="Times New Roman" w:eastAsia="Times New Roman" w:cs="Times New Roman"/>
          <w:noProof w:val="0"/>
          <w:sz w:val="24"/>
          <w:szCs w:val="24"/>
          <w:lang w:val="en-US"/>
        </w:rPr>
        <w:t xml:space="preserve"> as well as a</w:t>
      </w:r>
      <w:r w:rsidRPr="745201B6" w:rsidR="50BED034">
        <w:rPr>
          <w:rFonts w:ascii="Times New Roman" w:hAnsi="Times New Roman" w:eastAsia="Times New Roman" w:cs="Times New Roman"/>
          <w:noProof w:val="0"/>
          <w:sz w:val="24"/>
          <w:szCs w:val="24"/>
          <w:lang w:val="en-US"/>
        </w:rPr>
        <w:t xml:space="preserve"> </w:t>
      </w:r>
      <w:r w:rsidRPr="745201B6" w:rsidR="50BED034">
        <w:rPr>
          <w:rFonts w:ascii="Times New Roman" w:hAnsi="Times New Roman" w:eastAsia="Times New Roman" w:cs="Times New Roman"/>
          <w:noProof w:val="0"/>
          <w:sz w:val="24"/>
          <w:szCs w:val="24"/>
          <w:lang w:val="en-US"/>
        </w:rPr>
        <w:t>portal which connects a human social realm with the more-than-human/natural world</w:t>
      </w:r>
      <w:r w:rsidRPr="745201B6" w:rsidR="000B6E98">
        <w:rPr>
          <w:rFonts w:ascii="Times New Roman" w:hAnsi="Times New Roman" w:eastAsia="Times New Roman" w:cs="Times New Roman"/>
          <w:noProof w:val="0"/>
          <w:sz w:val="24"/>
          <w:szCs w:val="24"/>
          <w:lang w:val="en-US"/>
        </w:rPr>
        <w:t>.</w:t>
      </w:r>
      <w:r w:rsidRPr="745201B6" w:rsidR="00FF6EA0">
        <w:rPr>
          <w:rFonts w:ascii="Times New Roman" w:hAnsi="Times New Roman" w:eastAsia="Times New Roman" w:cs="Times New Roman"/>
          <w:noProof w:val="0"/>
          <w:sz w:val="24"/>
          <w:szCs w:val="24"/>
          <w:lang w:val="en-US"/>
        </w:rPr>
        <w:t xml:space="preserve"> </w:t>
      </w:r>
      <w:r w:rsidRPr="745201B6" w:rsidR="00FF6EA0">
        <w:rPr>
          <w:rFonts w:ascii="Times New Roman" w:hAnsi="Times New Roman" w:eastAsia="Times New Roman" w:cs="Times New Roman"/>
          <w:noProof w:val="0"/>
          <w:sz w:val="24"/>
          <w:szCs w:val="24"/>
          <w:lang w:val="en-US"/>
        </w:rPr>
        <w:t xml:space="preserve">Our purpose is firstly to document the </w:t>
      </w:r>
      <w:r w:rsidRPr="745201B6" w:rsidR="00D21E9B">
        <w:rPr>
          <w:rFonts w:ascii="Times New Roman" w:hAnsi="Times New Roman" w:eastAsia="Times New Roman" w:cs="Times New Roman"/>
          <w:noProof w:val="0"/>
          <w:sz w:val="24"/>
          <w:szCs w:val="24"/>
          <w:lang w:val="en-US"/>
        </w:rPr>
        <w:t xml:space="preserve">occasion itself, billed as </w:t>
      </w:r>
      <w:r w:rsidRPr="745201B6" w:rsidR="26A20136">
        <w:rPr>
          <w:rFonts w:ascii="Times New Roman" w:hAnsi="Times New Roman" w:eastAsia="Times New Roman" w:cs="Times New Roman"/>
          <w:noProof w:val="0"/>
          <w:sz w:val="24"/>
          <w:szCs w:val="24"/>
          <w:lang w:val="en-US"/>
        </w:rPr>
        <w:t>“</w:t>
      </w:r>
      <w:r w:rsidRPr="745201B6" w:rsidR="00D21E9B">
        <w:rPr>
          <w:rFonts w:ascii="Times New Roman" w:hAnsi="Times New Roman" w:eastAsia="Times New Roman" w:cs="Times New Roman"/>
          <w:noProof w:val="0"/>
          <w:sz w:val="24"/>
          <w:szCs w:val="24"/>
          <w:lang w:val="en-US"/>
        </w:rPr>
        <w:t>Poems from Port Cities</w:t>
      </w:r>
      <w:r w:rsidRPr="745201B6" w:rsidR="3B53676F">
        <w:rPr>
          <w:rFonts w:ascii="Times New Roman" w:hAnsi="Times New Roman" w:eastAsia="Times New Roman" w:cs="Times New Roman"/>
          <w:noProof w:val="0"/>
          <w:sz w:val="24"/>
          <w:szCs w:val="24"/>
          <w:lang w:val="en-US"/>
        </w:rPr>
        <w:t>”</w:t>
      </w:r>
      <w:r w:rsidRPr="745201B6" w:rsidR="00D21E9B">
        <w:rPr>
          <w:rFonts w:ascii="Times New Roman" w:hAnsi="Times New Roman" w:eastAsia="Times New Roman" w:cs="Times New Roman"/>
          <w:noProof w:val="0"/>
          <w:sz w:val="24"/>
          <w:szCs w:val="24"/>
          <w:lang w:val="en-US"/>
        </w:rPr>
        <w:t xml:space="preserve"> and run at the </w:t>
      </w:r>
      <w:r w:rsidRPr="745201B6" w:rsidR="0D9B463B">
        <w:rPr>
          <w:rFonts w:ascii="Times New Roman" w:hAnsi="Times New Roman" w:eastAsia="Times New Roman" w:cs="Times New Roman"/>
          <w:noProof w:val="0"/>
          <w:sz w:val="24"/>
          <w:szCs w:val="24"/>
          <w:lang w:val="en-US"/>
        </w:rPr>
        <w:t xml:space="preserve">ó </w:t>
      </w:r>
      <w:r w:rsidRPr="745201B6" w:rsidR="0D9B463B">
        <w:rPr>
          <w:rFonts w:ascii="Times New Roman" w:hAnsi="Times New Roman" w:eastAsia="Times New Roman" w:cs="Times New Roman"/>
          <w:noProof w:val="0"/>
          <w:sz w:val="24"/>
          <w:szCs w:val="24"/>
          <w:lang w:val="en-US"/>
        </w:rPr>
        <w:t>Bhéal</w:t>
      </w:r>
      <w:r w:rsidRPr="745201B6" w:rsidR="00D21E9B">
        <w:rPr>
          <w:rFonts w:ascii="Times New Roman" w:hAnsi="Times New Roman" w:eastAsia="Times New Roman" w:cs="Times New Roman"/>
          <w:noProof w:val="0"/>
          <w:sz w:val="24"/>
          <w:szCs w:val="24"/>
          <w:lang w:val="en-US"/>
        </w:rPr>
        <w:t xml:space="preserve"> Winter Warmer </w:t>
      </w:r>
      <w:r w:rsidRPr="745201B6" w:rsidR="00A61EA1">
        <w:rPr>
          <w:rFonts w:ascii="Times New Roman" w:hAnsi="Times New Roman" w:eastAsia="Times New Roman" w:cs="Times New Roman"/>
          <w:noProof w:val="0"/>
          <w:sz w:val="24"/>
          <w:szCs w:val="24"/>
          <w:lang w:val="en-US"/>
        </w:rPr>
        <w:t>festival 2022</w:t>
      </w:r>
      <w:r w:rsidRPr="745201B6" w:rsidR="009F655D">
        <w:rPr>
          <w:rFonts w:ascii="Times New Roman" w:hAnsi="Times New Roman" w:eastAsia="Times New Roman" w:cs="Times New Roman"/>
          <w:noProof w:val="0"/>
          <w:sz w:val="24"/>
          <w:szCs w:val="24"/>
          <w:lang w:val="en-US"/>
        </w:rPr>
        <w:t>;</w:t>
      </w:r>
      <w:r w:rsidRPr="745201B6" w:rsidR="00FF6EA0">
        <w:rPr>
          <w:rFonts w:ascii="Times New Roman" w:hAnsi="Times New Roman" w:eastAsia="Times New Roman" w:cs="Times New Roman"/>
          <w:noProof w:val="0"/>
          <w:sz w:val="24"/>
          <w:szCs w:val="24"/>
          <w:lang w:val="en-US"/>
        </w:rPr>
        <w:t xml:space="preserve"> secondly</w:t>
      </w:r>
      <w:r w:rsidRPr="745201B6" w:rsidR="00A61EA1">
        <w:rPr>
          <w:rFonts w:ascii="Times New Roman" w:hAnsi="Times New Roman" w:eastAsia="Times New Roman" w:cs="Times New Roman"/>
          <w:noProof w:val="0"/>
          <w:sz w:val="24"/>
          <w:szCs w:val="24"/>
          <w:lang w:val="en-US"/>
        </w:rPr>
        <w:t>,</w:t>
      </w:r>
      <w:r w:rsidRPr="745201B6" w:rsidR="00FF6EA0">
        <w:rPr>
          <w:rFonts w:ascii="Times New Roman" w:hAnsi="Times New Roman" w:eastAsia="Times New Roman" w:cs="Times New Roman"/>
          <w:noProof w:val="0"/>
          <w:sz w:val="24"/>
          <w:szCs w:val="24"/>
          <w:lang w:val="en-US"/>
        </w:rPr>
        <w:t xml:space="preserve"> to reflect on </w:t>
      </w:r>
      <w:r w:rsidRPr="745201B6" w:rsidR="00A61EA1">
        <w:rPr>
          <w:rFonts w:ascii="Times New Roman" w:hAnsi="Times New Roman" w:eastAsia="Times New Roman" w:cs="Times New Roman"/>
          <w:noProof w:val="0"/>
          <w:sz w:val="24"/>
          <w:szCs w:val="24"/>
          <w:lang w:val="en-US"/>
        </w:rPr>
        <w:t>this recital-conversation</w:t>
      </w:r>
      <w:r w:rsidRPr="745201B6" w:rsidR="00FF6EA0">
        <w:rPr>
          <w:rFonts w:ascii="Times New Roman" w:hAnsi="Times New Roman" w:eastAsia="Times New Roman" w:cs="Times New Roman"/>
          <w:noProof w:val="0"/>
          <w:sz w:val="24"/>
          <w:szCs w:val="24"/>
          <w:lang w:val="en-US"/>
        </w:rPr>
        <w:t xml:space="preserve">, with </w:t>
      </w:r>
      <w:r w:rsidRPr="745201B6" w:rsidR="009F655D">
        <w:rPr>
          <w:rFonts w:ascii="Times New Roman" w:hAnsi="Times New Roman" w:eastAsia="Times New Roman" w:cs="Times New Roman"/>
          <w:noProof w:val="0"/>
          <w:sz w:val="24"/>
          <w:szCs w:val="24"/>
          <w:lang w:val="en-US"/>
        </w:rPr>
        <w:t>a view to offering different innovative approaches to how poets, curators and audiences approach poetry events</w:t>
      </w:r>
      <w:r w:rsidRPr="745201B6" w:rsidR="004161A0">
        <w:rPr>
          <w:rFonts w:ascii="Times New Roman" w:hAnsi="Times New Roman" w:eastAsia="Times New Roman" w:cs="Times New Roman"/>
          <w:noProof w:val="0"/>
          <w:sz w:val="24"/>
          <w:szCs w:val="24"/>
          <w:lang w:val="en-US"/>
        </w:rPr>
        <w:t>, and to conceptualize these event-external processes as parts of the event</w:t>
      </w:r>
      <w:r w:rsidRPr="745201B6" w:rsidR="009F655D">
        <w:rPr>
          <w:rFonts w:ascii="Times New Roman" w:hAnsi="Times New Roman" w:eastAsia="Times New Roman" w:cs="Times New Roman"/>
          <w:noProof w:val="0"/>
          <w:sz w:val="24"/>
          <w:szCs w:val="24"/>
          <w:lang w:val="en-US"/>
        </w:rPr>
        <w:t>; and thirdly, to propose</w:t>
      </w:r>
      <w:r w:rsidRPr="745201B6" w:rsidR="004161A0">
        <w:rPr>
          <w:rFonts w:ascii="Times New Roman" w:hAnsi="Times New Roman" w:eastAsia="Times New Roman" w:cs="Times New Roman"/>
          <w:noProof w:val="0"/>
          <w:sz w:val="24"/>
          <w:szCs w:val="24"/>
          <w:lang w:val="en-US"/>
        </w:rPr>
        <w:t xml:space="preserve"> a critical approach to poetry event</w:t>
      </w:r>
      <w:r w:rsidRPr="745201B6" w:rsidR="006A3F5D">
        <w:rPr>
          <w:rFonts w:ascii="Times New Roman" w:hAnsi="Times New Roman" w:eastAsia="Times New Roman" w:cs="Times New Roman"/>
          <w:noProof w:val="0"/>
          <w:sz w:val="24"/>
          <w:szCs w:val="24"/>
          <w:lang w:val="en-US"/>
        </w:rPr>
        <w:t>s</w:t>
      </w:r>
      <w:r w:rsidRPr="745201B6" w:rsidR="004161A0">
        <w:rPr>
          <w:rFonts w:ascii="Times New Roman" w:hAnsi="Times New Roman" w:eastAsia="Times New Roman" w:cs="Times New Roman"/>
          <w:noProof w:val="0"/>
          <w:sz w:val="24"/>
          <w:szCs w:val="24"/>
          <w:lang w:val="en-US"/>
        </w:rPr>
        <w:t xml:space="preserve"> that </w:t>
      </w:r>
      <w:r w:rsidRPr="745201B6" w:rsidR="003B474B">
        <w:rPr>
          <w:rFonts w:ascii="Times New Roman" w:hAnsi="Times New Roman" w:eastAsia="Times New Roman" w:cs="Times New Roman"/>
          <w:noProof w:val="0"/>
          <w:sz w:val="24"/>
          <w:szCs w:val="24"/>
          <w:lang w:val="en-US"/>
        </w:rPr>
        <w:t>conceives of</w:t>
      </w:r>
      <w:r w:rsidRPr="745201B6" w:rsidR="004161A0">
        <w:rPr>
          <w:rFonts w:ascii="Times New Roman" w:hAnsi="Times New Roman" w:eastAsia="Times New Roman" w:cs="Times New Roman"/>
          <w:noProof w:val="0"/>
          <w:sz w:val="24"/>
          <w:szCs w:val="24"/>
          <w:lang w:val="en-US"/>
        </w:rPr>
        <w:t xml:space="preserve"> them as </w:t>
      </w:r>
      <w:r w:rsidRPr="745201B6" w:rsidR="006A3F5D">
        <w:rPr>
          <w:rFonts w:ascii="Times New Roman" w:hAnsi="Times New Roman" w:eastAsia="Times New Roman" w:cs="Times New Roman"/>
          <w:noProof w:val="0"/>
          <w:sz w:val="24"/>
          <w:szCs w:val="24"/>
          <w:lang w:val="en-US"/>
        </w:rPr>
        <w:t xml:space="preserve">co-constructed </w:t>
      </w:r>
      <w:r w:rsidRPr="745201B6" w:rsidR="00A61EA1">
        <w:rPr>
          <w:rFonts w:ascii="Times New Roman" w:hAnsi="Times New Roman" w:eastAsia="Times New Roman" w:cs="Times New Roman"/>
          <w:noProof w:val="0"/>
          <w:sz w:val="24"/>
          <w:szCs w:val="24"/>
          <w:lang w:val="en-US"/>
        </w:rPr>
        <w:t>constellations</w:t>
      </w:r>
      <w:r w:rsidRPr="745201B6" w:rsidR="004161A0">
        <w:rPr>
          <w:rFonts w:ascii="Times New Roman" w:hAnsi="Times New Roman" w:eastAsia="Times New Roman" w:cs="Times New Roman"/>
          <w:noProof w:val="0"/>
          <w:sz w:val="24"/>
          <w:szCs w:val="24"/>
          <w:lang w:val="en-US"/>
        </w:rPr>
        <w:t xml:space="preserve"> for the integration of </w:t>
      </w:r>
      <w:r w:rsidRPr="745201B6" w:rsidR="003B474B">
        <w:rPr>
          <w:rFonts w:ascii="Times New Roman" w:hAnsi="Times New Roman" w:eastAsia="Times New Roman" w:cs="Times New Roman"/>
          <w:noProof w:val="0"/>
          <w:sz w:val="24"/>
          <w:szCs w:val="24"/>
          <w:lang w:val="en-US"/>
        </w:rPr>
        <w:t>critical a</w:t>
      </w:r>
      <w:r w:rsidRPr="745201B6" w:rsidR="00FE3A15">
        <w:rPr>
          <w:rFonts w:ascii="Times New Roman" w:hAnsi="Times New Roman" w:eastAsia="Times New Roman" w:cs="Times New Roman"/>
          <w:noProof w:val="0"/>
          <w:sz w:val="24"/>
          <w:szCs w:val="24"/>
          <w:lang w:val="en-US"/>
        </w:rPr>
        <w:t>nd philosophical thought</w:t>
      </w:r>
      <w:r w:rsidRPr="745201B6" w:rsidR="006A3F5D">
        <w:rPr>
          <w:rFonts w:ascii="Times New Roman" w:hAnsi="Times New Roman" w:eastAsia="Times New Roman" w:cs="Times New Roman"/>
          <w:noProof w:val="0"/>
          <w:sz w:val="24"/>
          <w:szCs w:val="24"/>
          <w:lang w:val="en-US"/>
        </w:rPr>
        <w:t xml:space="preserve"> with poetic language</w:t>
      </w:r>
      <w:r w:rsidRPr="745201B6" w:rsidR="00312DFB">
        <w:rPr>
          <w:rFonts w:ascii="Times New Roman" w:hAnsi="Times New Roman" w:eastAsia="Times New Roman" w:cs="Times New Roman"/>
          <w:noProof w:val="0"/>
          <w:sz w:val="24"/>
          <w:szCs w:val="24"/>
          <w:lang w:val="en-US"/>
        </w:rPr>
        <w:t xml:space="preserve"> and perceptiveness. This, we hope, will</w:t>
      </w:r>
      <w:r w:rsidRPr="745201B6" w:rsidR="008F427F">
        <w:rPr>
          <w:rFonts w:ascii="Times New Roman" w:hAnsi="Times New Roman" w:eastAsia="Times New Roman" w:cs="Times New Roman"/>
          <w:noProof w:val="0"/>
          <w:sz w:val="24"/>
          <w:szCs w:val="24"/>
          <w:lang w:val="en-US"/>
        </w:rPr>
        <w:t xml:space="preserve"> be received as a proposal </w:t>
      </w:r>
      <w:r w:rsidRPr="745201B6" w:rsidR="00CA4A47">
        <w:rPr>
          <w:rFonts w:ascii="Times New Roman" w:hAnsi="Times New Roman" w:eastAsia="Times New Roman" w:cs="Times New Roman"/>
          <w:noProof w:val="0"/>
          <w:sz w:val="24"/>
          <w:szCs w:val="24"/>
          <w:lang w:val="en-US"/>
        </w:rPr>
        <w:t xml:space="preserve">and a call for </w:t>
      </w:r>
      <w:r w:rsidRPr="745201B6" w:rsidR="0DAE2435">
        <w:rPr>
          <w:rFonts w:ascii="Times New Roman" w:hAnsi="Times New Roman" w:eastAsia="Times New Roman" w:cs="Times New Roman"/>
          <w:noProof w:val="0"/>
          <w:sz w:val="24"/>
          <w:szCs w:val="24"/>
          <w:lang w:val="en-US"/>
        </w:rPr>
        <w:t xml:space="preserve">what we will call speculative </w:t>
      </w:r>
      <w:r w:rsidRPr="745201B6" w:rsidR="00CA4A47">
        <w:rPr>
          <w:rFonts w:ascii="Times New Roman" w:hAnsi="Times New Roman" w:eastAsia="Times New Roman" w:cs="Times New Roman"/>
          <w:noProof w:val="0"/>
          <w:sz w:val="24"/>
          <w:szCs w:val="24"/>
          <w:lang w:val="en-US"/>
        </w:rPr>
        <w:t>poetry events</w:t>
      </w:r>
      <w:r w:rsidRPr="745201B6" w:rsidR="1D07EC6E">
        <w:rPr>
          <w:rFonts w:ascii="Times New Roman" w:hAnsi="Times New Roman" w:eastAsia="Times New Roman" w:cs="Times New Roman"/>
          <w:noProof w:val="0"/>
          <w:sz w:val="24"/>
          <w:szCs w:val="24"/>
          <w:lang w:val="en-US"/>
        </w:rPr>
        <w:t xml:space="preserve">; events </w:t>
      </w:r>
      <w:r w:rsidRPr="745201B6" w:rsidR="00CA4A47">
        <w:rPr>
          <w:rFonts w:ascii="Times New Roman" w:hAnsi="Times New Roman" w:eastAsia="Times New Roman" w:cs="Times New Roman"/>
          <w:noProof w:val="0"/>
          <w:sz w:val="24"/>
          <w:szCs w:val="24"/>
          <w:lang w:val="en-US"/>
        </w:rPr>
        <w:t xml:space="preserve">that integrate </w:t>
      </w:r>
      <w:r w:rsidRPr="745201B6" w:rsidR="00792D96">
        <w:rPr>
          <w:rFonts w:ascii="Times New Roman" w:hAnsi="Times New Roman" w:eastAsia="Times New Roman" w:cs="Times New Roman"/>
          <w:noProof w:val="0"/>
          <w:sz w:val="24"/>
          <w:szCs w:val="24"/>
          <w:lang w:val="en-US"/>
        </w:rPr>
        <w:t>poetry and t</w:t>
      </w:r>
      <w:r w:rsidRPr="745201B6" w:rsidR="001C6EF8">
        <w:rPr>
          <w:rFonts w:ascii="Times New Roman" w:hAnsi="Times New Roman" w:eastAsia="Times New Roman" w:cs="Times New Roman"/>
          <w:noProof w:val="0"/>
          <w:sz w:val="24"/>
          <w:szCs w:val="24"/>
          <w:lang w:val="en-US"/>
        </w:rPr>
        <w:t>h</w:t>
      </w:r>
      <w:r w:rsidRPr="745201B6" w:rsidR="00792D96">
        <w:rPr>
          <w:rFonts w:ascii="Times New Roman" w:hAnsi="Times New Roman" w:eastAsia="Times New Roman" w:cs="Times New Roman"/>
          <w:noProof w:val="0"/>
          <w:sz w:val="24"/>
          <w:szCs w:val="24"/>
          <w:lang w:val="en-US"/>
        </w:rPr>
        <w:t>ought</w:t>
      </w:r>
      <w:r w:rsidRPr="745201B6" w:rsidR="00C70D47">
        <w:rPr>
          <w:rFonts w:ascii="Times New Roman" w:hAnsi="Times New Roman" w:eastAsia="Times New Roman" w:cs="Times New Roman"/>
          <w:noProof w:val="0"/>
          <w:sz w:val="24"/>
          <w:szCs w:val="24"/>
          <w:lang w:val="en-US"/>
        </w:rPr>
        <w:t>, poems and critical interventions, and</w:t>
      </w:r>
      <w:r w:rsidRPr="745201B6" w:rsidR="007D7624">
        <w:rPr>
          <w:rFonts w:ascii="Times New Roman" w:hAnsi="Times New Roman" w:eastAsia="Times New Roman" w:cs="Times New Roman"/>
          <w:noProof w:val="0"/>
          <w:sz w:val="24"/>
          <w:szCs w:val="24"/>
          <w:lang w:val="en-US"/>
        </w:rPr>
        <w:t xml:space="preserve"> that practice</w:t>
      </w:r>
      <w:r w:rsidRPr="745201B6" w:rsidR="00792D96">
        <w:rPr>
          <w:rFonts w:ascii="Times New Roman" w:hAnsi="Times New Roman" w:eastAsia="Times New Roman" w:cs="Times New Roman"/>
          <w:noProof w:val="0"/>
          <w:sz w:val="24"/>
          <w:szCs w:val="24"/>
          <w:lang w:val="en-US"/>
        </w:rPr>
        <w:t xml:space="preserve"> a conversational rather than presentational or representational approach</w:t>
      </w:r>
      <w:r w:rsidRPr="745201B6" w:rsidR="585C01CC">
        <w:rPr>
          <w:rFonts w:ascii="Times New Roman" w:hAnsi="Times New Roman" w:eastAsia="Times New Roman" w:cs="Times New Roman"/>
          <w:noProof w:val="0"/>
          <w:sz w:val="24"/>
          <w:szCs w:val="24"/>
          <w:lang w:val="en-US"/>
        </w:rPr>
        <w:t xml:space="preserve"> </w:t>
      </w:r>
      <w:r w:rsidRPr="745201B6" w:rsidR="585C01CC">
        <w:rPr>
          <w:rFonts w:ascii="Times New Roman" w:hAnsi="Times New Roman" w:eastAsia="Times New Roman" w:cs="Times New Roman"/>
          <w:noProof w:val="0"/>
          <w:color w:val="auto"/>
          <w:sz w:val="24"/>
          <w:szCs w:val="24"/>
          <w:lang w:val="en-US"/>
        </w:rPr>
        <w:t xml:space="preserve">and is replicable by other cultural </w:t>
      </w:r>
      <w:r w:rsidRPr="745201B6" w:rsidR="52F3A705">
        <w:rPr>
          <w:rFonts w:ascii="Times New Roman" w:hAnsi="Times New Roman" w:eastAsia="Times New Roman" w:cs="Times New Roman"/>
          <w:noProof w:val="0"/>
          <w:color w:val="auto"/>
          <w:sz w:val="24"/>
          <w:szCs w:val="24"/>
          <w:lang w:val="en-US"/>
        </w:rPr>
        <w:t>practitioners</w:t>
      </w:r>
      <w:r w:rsidRPr="745201B6" w:rsidR="03C5F144">
        <w:rPr>
          <w:rFonts w:ascii="Times New Roman" w:hAnsi="Times New Roman" w:eastAsia="Times New Roman" w:cs="Times New Roman"/>
          <w:noProof w:val="0"/>
          <w:color w:val="auto"/>
          <w:sz w:val="24"/>
          <w:szCs w:val="24"/>
          <w:lang w:val="en-US"/>
        </w:rPr>
        <w:t xml:space="preserve">, </w:t>
      </w:r>
      <w:r w:rsidRPr="745201B6" w:rsidR="0FDB76AE">
        <w:rPr>
          <w:rFonts w:ascii="Times New Roman" w:hAnsi="Times New Roman" w:eastAsia="Times New Roman" w:cs="Times New Roman"/>
          <w:noProof w:val="0"/>
          <w:color w:val="auto"/>
          <w:sz w:val="24"/>
          <w:szCs w:val="24"/>
          <w:lang w:val="en-US"/>
        </w:rPr>
        <w:t>organizations</w:t>
      </w:r>
      <w:r w:rsidRPr="745201B6" w:rsidR="03C5F144">
        <w:rPr>
          <w:rFonts w:ascii="Times New Roman" w:hAnsi="Times New Roman" w:eastAsia="Times New Roman" w:cs="Times New Roman"/>
          <w:noProof w:val="0"/>
          <w:color w:val="auto"/>
          <w:sz w:val="24"/>
          <w:szCs w:val="24"/>
          <w:lang w:val="en-US"/>
        </w:rPr>
        <w:t xml:space="preserve"> and </w:t>
      </w:r>
      <w:r w:rsidRPr="745201B6" w:rsidR="03C5F144">
        <w:rPr>
          <w:rFonts w:ascii="Times New Roman" w:hAnsi="Times New Roman" w:eastAsia="Times New Roman" w:cs="Times New Roman"/>
          <w:noProof w:val="0"/>
          <w:color w:val="auto"/>
          <w:sz w:val="24"/>
          <w:szCs w:val="24"/>
          <w:lang w:val="en-US"/>
        </w:rPr>
        <w:t>funders.</w:t>
      </w:r>
    </w:p>
    <w:p w:rsidR="00572C3F" w:rsidP="65B889F9" w:rsidRDefault="005E7000" w14:paraId="577EA45E" w14:textId="4D76D808">
      <w:pPr>
        <w:pStyle w:val="Normal"/>
        <w:widowControl w:val="0"/>
        <w:suppressLineNumbers w:val="0"/>
        <w:spacing w:before="0" w:beforeAutospacing="off" w:after="0" w:afterAutospacing="off" w:line="480" w:lineRule="auto"/>
        <w:ind w:left="0" w:right="0" w:firstLine="720"/>
        <w:jc w:val="left"/>
        <w:rPr>
          <w:rFonts w:ascii="Times New Roman" w:hAnsi="Times New Roman" w:eastAsia="Times New Roman" w:cs="Times New Roman"/>
          <w:noProof w:val="0"/>
          <w:sz w:val="24"/>
          <w:szCs w:val="24"/>
          <w:lang w:val="en-US"/>
        </w:rPr>
      </w:pPr>
      <w:r w:rsidRPr="65B889F9" w:rsidR="005E7000">
        <w:rPr>
          <w:rFonts w:ascii="Times New Roman" w:hAnsi="Times New Roman" w:eastAsia="Times New Roman" w:cs="Times New Roman"/>
          <w:i w:val="1"/>
          <w:iCs w:val="1"/>
          <w:noProof w:val="0"/>
          <w:sz w:val="24"/>
          <w:szCs w:val="24"/>
          <w:lang w:val="en-US"/>
        </w:rPr>
        <w:t>Poems in Port Cities</w:t>
      </w:r>
      <w:r w:rsidRPr="65B889F9" w:rsidR="00300C38">
        <w:rPr>
          <w:rFonts w:ascii="Times New Roman" w:hAnsi="Times New Roman" w:eastAsia="Times New Roman" w:cs="Times New Roman"/>
          <w:i w:val="1"/>
          <w:iCs w:val="1"/>
          <w:noProof w:val="0"/>
          <w:sz w:val="24"/>
          <w:szCs w:val="24"/>
          <w:lang w:val="en-US"/>
        </w:rPr>
        <w:t>: Poetry from Liverpool and Cork</w:t>
      </w:r>
      <w:r w:rsidRPr="65B889F9" w:rsidR="007D7624">
        <w:rPr>
          <w:rFonts w:ascii="Times New Roman" w:hAnsi="Times New Roman" w:eastAsia="Times New Roman" w:cs="Times New Roman"/>
          <w:i w:val="1"/>
          <w:iCs w:val="1"/>
          <w:noProof w:val="0"/>
          <w:sz w:val="24"/>
          <w:szCs w:val="24"/>
          <w:lang w:val="en-US"/>
        </w:rPr>
        <w:t xml:space="preserve"> </w:t>
      </w:r>
      <w:r w:rsidRPr="65B889F9" w:rsidR="15383A7E">
        <w:rPr>
          <w:rFonts w:ascii="Times New Roman" w:hAnsi="Times New Roman" w:eastAsia="Times New Roman" w:cs="Times New Roman"/>
          <w:i w:val="0"/>
          <w:iCs w:val="0"/>
          <w:noProof w:val="0"/>
          <w:sz w:val="24"/>
          <w:szCs w:val="24"/>
          <w:lang w:val="en-US"/>
        </w:rPr>
        <w:t>organized for the</w:t>
      </w:r>
      <w:r w:rsidRPr="65B889F9" w:rsidR="15383A7E">
        <w:rPr>
          <w:rFonts w:ascii="Times New Roman" w:hAnsi="Times New Roman" w:eastAsia="Times New Roman" w:cs="Times New Roman"/>
          <w:i w:val="1"/>
          <w:iCs w:val="1"/>
          <w:noProof w:val="0"/>
          <w:sz w:val="24"/>
          <w:szCs w:val="24"/>
          <w:lang w:val="en-US"/>
        </w:rPr>
        <w:t xml:space="preserve"> </w:t>
      </w:r>
      <w:r w:rsidRPr="65B889F9" w:rsidR="0D9B463B">
        <w:rPr>
          <w:rFonts w:ascii="Times New Roman" w:hAnsi="Times New Roman" w:eastAsia="Times New Roman" w:cs="Times New Roman"/>
          <w:noProof w:val="0"/>
          <w:sz w:val="24"/>
          <w:szCs w:val="24"/>
          <w:lang w:val="en-US"/>
        </w:rPr>
        <w:t xml:space="preserve">ó </w:t>
      </w:r>
      <w:r w:rsidRPr="65B889F9" w:rsidR="0D9B463B">
        <w:rPr>
          <w:rFonts w:ascii="Times New Roman" w:hAnsi="Times New Roman" w:eastAsia="Times New Roman" w:cs="Times New Roman"/>
          <w:noProof w:val="0"/>
          <w:sz w:val="24"/>
          <w:szCs w:val="24"/>
          <w:lang w:val="en-US"/>
        </w:rPr>
        <w:t>Bhéal</w:t>
      </w:r>
      <w:r w:rsidRPr="65B889F9" w:rsidR="005E7000">
        <w:rPr>
          <w:rFonts w:ascii="Times New Roman" w:hAnsi="Times New Roman" w:eastAsia="Times New Roman" w:cs="Times New Roman"/>
          <w:noProof w:val="0"/>
          <w:sz w:val="24"/>
          <w:szCs w:val="24"/>
          <w:lang w:val="en-US"/>
        </w:rPr>
        <w:t xml:space="preserve"> Winter Warmer poetry festival in November 2022</w:t>
      </w:r>
      <w:r w:rsidRPr="65B889F9" w:rsidR="00F639F0">
        <w:rPr>
          <w:rFonts w:ascii="Times New Roman" w:hAnsi="Times New Roman" w:eastAsia="Times New Roman" w:cs="Times New Roman"/>
          <w:noProof w:val="0"/>
          <w:sz w:val="24"/>
          <w:szCs w:val="24"/>
          <w:lang w:val="en-US"/>
        </w:rPr>
        <w:t xml:space="preserve"> as a hybrid event</w:t>
      </w:r>
      <w:r w:rsidRPr="65B889F9" w:rsidR="00300C38">
        <w:rPr>
          <w:rFonts w:ascii="Times New Roman" w:hAnsi="Times New Roman" w:eastAsia="Times New Roman" w:cs="Times New Roman"/>
          <w:noProof w:val="0"/>
          <w:sz w:val="24"/>
          <w:szCs w:val="24"/>
          <w:lang w:val="en-US"/>
        </w:rPr>
        <w:t xml:space="preserve">. It </w:t>
      </w:r>
      <w:r w:rsidRPr="65B889F9" w:rsidR="00300C38">
        <w:rPr>
          <w:rFonts w:ascii="Times New Roman" w:hAnsi="Times New Roman" w:eastAsia="Times New Roman" w:cs="Times New Roman"/>
          <w:noProof w:val="0"/>
          <w:sz w:val="24"/>
          <w:szCs w:val="24"/>
          <w:lang w:val="en-US"/>
        </w:rPr>
        <w:t xml:space="preserve">was </w:t>
      </w:r>
      <w:r w:rsidRPr="65B889F9" w:rsidR="00300C38">
        <w:rPr>
          <w:rFonts w:ascii="Times New Roman" w:hAnsi="Times New Roman" w:eastAsia="Times New Roman" w:cs="Times New Roman"/>
          <w:noProof w:val="0"/>
          <w:sz w:val="24"/>
          <w:szCs w:val="24"/>
          <w:lang w:val="en-US"/>
        </w:rPr>
        <w:t xml:space="preserve">conceptualized by Eleanor Rees and Cornelia </w:t>
      </w:r>
      <w:r w:rsidRPr="65B889F9" w:rsidR="73922555">
        <w:rPr>
          <w:rFonts w:ascii="Times New Roman" w:hAnsi="Times New Roman" w:eastAsia="Times New Roman" w:cs="Times New Roman"/>
          <w:noProof w:val="0"/>
          <w:sz w:val="24"/>
          <w:szCs w:val="24"/>
          <w:lang w:val="en-US"/>
        </w:rPr>
        <w:t>Gräbner</w:t>
      </w:r>
      <w:r w:rsidRPr="65B889F9" w:rsidR="00300C38">
        <w:rPr>
          <w:rFonts w:ascii="Times New Roman" w:hAnsi="Times New Roman" w:eastAsia="Times New Roman" w:cs="Times New Roman"/>
          <w:noProof w:val="0"/>
          <w:sz w:val="24"/>
          <w:szCs w:val="24"/>
          <w:lang w:val="en-US"/>
        </w:rPr>
        <w:t xml:space="preserve">, </w:t>
      </w:r>
      <w:r w:rsidRPr="65B889F9" w:rsidR="00300C38">
        <w:rPr>
          <w:rFonts w:ascii="Times New Roman" w:hAnsi="Times New Roman" w:eastAsia="Times New Roman" w:cs="Times New Roman"/>
          <w:noProof w:val="0"/>
          <w:sz w:val="24"/>
          <w:szCs w:val="24"/>
          <w:lang w:val="en-US"/>
        </w:rPr>
        <w:t>curated by Cornelia Gr</w:t>
      </w:r>
      <w:r w:rsidRPr="65B889F9" w:rsidR="745E28B3">
        <w:rPr>
          <w:rFonts w:ascii="Times New Roman" w:hAnsi="Times New Roman" w:eastAsia="Times New Roman" w:cs="Times New Roman"/>
          <w:noProof w:val="0"/>
          <w:sz w:val="24"/>
          <w:szCs w:val="24"/>
          <w:lang w:val="en-US"/>
        </w:rPr>
        <w:t>ä</w:t>
      </w:r>
      <w:r w:rsidRPr="65B889F9" w:rsidR="00300C38">
        <w:rPr>
          <w:rFonts w:ascii="Times New Roman" w:hAnsi="Times New Roman" w:eastAsia="Times New Roman" w:cs="Times New Roman"/>
          <w:noProof w:val="0"/>
          <w:sz w:val="24"/>
          <w:szCs w:val="24"/>
          <w:lang w:val="en-US"/>
        </w:rPr>
        <w:t>bner</w:t>
      </w:r>
      <w:r w:rsidRPr="65B889F9" w:rsidR="00300C38">
        <w:rPr>
          <w:rFonts w:ascii="Times New Roman" w:hAnsi="Times New Roman" w:eastAsia="Times New Roman" w:cs="Times New Roman"/>
          <w:noProof w:val="0"/>
          <w:sz w:val="24"/>
          <w:szCs w:val="24"/>
          <w:lang w:val="en-US"/>
        </w:rPr>
        <w:t xml:space="preserve">, sponsored by </w:t>
      </w:r>
      <w:r w:rsidRPr="65B889F9" w:rsidR="00F21E0D">
        <w:rPr>
          <w:rFonts w:ascii="Times New Roman" w:hAnsi="Times New Roman" w:eastAsia="Times New Roman" w:cs="Times New Roman"/>
          <w:noProof w:val="0"/>
          <w:sz w:val="24"/>
          <w:szCs w:val="24"/>
          <w:lang w:val="en-US"/>
        </w:rPr>
        <w:t>the research project Poetry and Politics II,</w:t>
      </w:r>
      <w:r w:rsidRPr="65B889F9" w:rsidR="00300C38">
        <w:rPr>
          <w:rFonts w:ascii="Times New Roman" w:hAnsi="Times New Roman" w:eastAsia="Times New Roman" w:cs="Times New Roman"/>
          <w:noProof w:val="0"/>
          <w:sz w:val="24"/>
          <w:szCs w:val="24"/>
          <w:lang w:val="en-US"/>
        </w:rPr>
        <w:t xml:space="preserve"> and </w:t>
      </w:r>
      <w:r w:rsidRPr="65B889F9" w:rsidR="00F21E0D">
        <w:rPr>
          <w:rFonts w:ascii="Times New Roman" w:hAnsi="Times New Roman" w:eastAsia="Times New Roman" w:cs="Times New Roman"/>
          <w:noProof w:val="0"/>
          <w:sz w:val="24"/>
          <w:szCs w:val="24"/>
          <w:lang w:val="en-US"/>
        </w:rPr>
        <w:t xml:space="preserve">it </w:t>
      </w:r>
      <w:r w:rsidRPr="65B889F9" w:rsidR="00300C38">
        <w:rPr>
          <w:rFonts w:ascii="Times New Roman" w:hAnsi="Times New Roman" w:eastAsia="Times New Roman" w:cs="Times New Roman"/>
          <w:noProof w:val="0"/>
          <w:sz w:val="24"/>
          <w:szCs w:val="24"/>
          <w:lang w:val="en-US"/>
        </w:rPr>
        <w:t>included contributions from the poets Eleanor Rees, Greg Quiery, Mary Noonan, and Matthew Geden.</w:t>
      </w:r>
      <w:r w:rsidRPr="65B889F9" w:rsidR="00572C3F">
        <w:rPr>
          <w:rFonts w:ascii="Times New Roman" w:hAnsi="Times New Roman" w:eastAsia="Times New Roman" w:cs="Times New Roman"/>
          <w:noProof w:val="0"/>
          <w:sz w:val="24"/>
          <w:szCs w:val="24"/>
          <w:lang w:val="en-US"/>
        </w:rPr>
        <w:t xml:space="preserve"> </w:t>
      </w:r>
      <w:r w:rsidRPr="65B889F9" w:rsidR="739DD73E">
        <w:rPr>
          <w:rFonts w:ascii="Times New Roman" w:hAnsi="Times New Roman" w:eastAsia="Times New Roman" w:cs="Times New Roman"/>
          <w:noProof w:val="0"/>
          <w:sz w:val="24"/>
          <w:szCs w:val="24"/>
          <w:lang w:val="en-US"/>
        </w:rPr>
        <w:t>“</w:t>
      </w:r>
      <w:r w:rsidRPr="65B889F9" w:rsidR="00572C3F">
        <w:rPr>
          <w:rFonts w:ascii="Times New Roman" w:hAnsi="Times New Roman" w:eastAsia="Times New Roman" w:cs="Times New Roman"/>
          <w:noProof w:val="0"/>
          <w:sz w:val="24"/>
          <w:szCs w:val="24"/>
          <w:lang w:val="en-US"/>
        </w:rPr>
        <w:t>Poems in Port Cities</w:t>
      </w:r>
      <w:r w:rsidRPr="65B889F9" w:rsidR="6025F03C">
        <w:rPr>
          <w:rFonts w:ascii="Times New Roman" w:hAnsi="Times New Roman" w:eastAsia="Times New Roman" w:cs="Times New Roman"/>
          <w:noProof w:val="0"/>
          <w:sz w:val="24"/>
          <w:szCs w:val="24"/>
          <w:lang w:val="en-US"/>
        </w:rPr>
        <w:t>”</w:t>
      </w:r>
      <w:r w:rsidRPr="65B889F9" w:rsidR="00572C3F">
        <w:rPr>
          <w:rFonts w:ascii="Times New Roman" w:hAnsi="Times New Roman" w:eastAsia="Times New Roman" w:cs="Times New Roman"/>
          <w:noProof w:val="0"/>
          <w:sz w:val="24"/>
          <w:szCs w:val="24"/>
          <w:lang w:val="en-US"/>
        </w:rPr>
        <w:t xml:space="preserve"> emerged </w:t>
      </w:r>
      <w:r w:rsidRPr="65B889F9" w:rsidR="07ED5236">
        <w:rPr>
          <w:rFonts w:ascii="Times New Roman" w:hAnsi="Times New Roman" w:eastAsia="Times New Roman" w:cs="Times New Roman"/>
          <w:noProof w:val="0"/>
          <w:sz w:val="24"/>
          <w:szCs w:val="24"/>
          <w:lang w:val="en-US"/>
        </w:rPr>
        <w:t xml:space="preserve">from </w:t>
      </w:r>
      <w:r w:rsidRPr="65B889F9" w:rsidR="00572C3F">
        <w:rPr>
          <w:rFonts w:ascii="Times New Roman" w:hAnsi="Times New Roman" w:eastAsia="Times New Roman" w:cs="Times New Roman"/>
          <w:noProof w:val="0"/>
          <w:sz w:val="24"/>
          <w:szCs w:val="24"/>
          <w:lang w:val="en-US"/>
        </w:rPr>
        <w:t xml:space="preserve">a process that had been started the previous year, with two events </w:t>
      </w:r>
      <w:r w:rsidRPr="65B889F9" w:rsidR="0007405F">
        <w:rPr>
          <w:rFonts w:ascii="Times New Roman" w:hAnsi="Times New Roman" w:eastAsia="Times New Roman" w:cs="Times New Roman"/>
          <w:noProof w:val="0"/>
          <w:sz w:val="24"/>
          <w:szCs w:val="24"/>
          <w:lang w:val="en-US"/>
        </w:rPr>
        <w:t xml:space="preserve">conceptualized and curated by Cornelia </w:t>
      </w:r>
      <w:r w:rsidRPr="65B889F9" w:rsidR="73922555">
        <w:rPr>
          <w:rFonts w:ascii="Times New Roman" w:hAnsi="Times New Roman" w:eastAsia="Times New Roman" w:cs="Times New Roman"/>
          <w:noProof w:val="0"/>
          <w:sz w:val="24"/>
          <w:szCs w:val="24"/>
          <w:lang w:val="en-US"/>
        </w:rPr>
        <w:t>Gräbner</w:t>
      </w:r>
      <w:r w:rsidRPr="65B889F9" w:rsidR="0007405F">
        <w:rPr>
          <w:rFonts w:ascii="Times New Roman" w:hAnsi="Times New Roman" w:eastAsia="Times New Roman" w:cs="Times New Roman"/>
          <w:noProof w:val="0"/>
          <w:sz w:val="24"/>
          <w:szCs w:val="24"/>
          <w:lang w:val="en-US"/>
        </w:rPr>
        <w:t xml:space="preserve"> and sponsored by Poetry and Politics II: one a round-table debate on</w:t>
      </w:r>
      <w:r w:rsidRPr="65B889F9" w:rsidR="001C6EF8">
        <w:rPr>
          <w:rFonts w:ascii="Times New Roman" w:hAnsi="Times New Roman" w:eastAsia="Times New Roman" w:cs="Times New Roman"/>
          <w:noProof w:val="0"/>
          <w:sz w:val="24"/>
          <w:szCs w:val="24"/>
          <w:lang w:val="en-US"/>
        </w:rPr>
        <w:t xml:space="preserve"> practices of organizing and nurturing poetry scenes in Cork, Liverpool and A Coru</w:t>
      </w:r>
      <w:r w:rsidRPr="65B889F9" w:rsidR="13FF8648">
        <w:rPr>
          <w:rFonts w:ascii="Times New Roman" w:hAnsi="Times New Roman" w:eastAsia="Times New Roman" w:cs="Times New Roman"/>
          <w:noProof w:val="0"/>
          <w:sz w:val="24"/>
          <w:szCs w:val="24"/>
          <w:lang w:val="en-US"/>
        </w:rPr>
        <w:t>ñ</w:t>
      </w:r>
      <w:r w:rsidRPr="65B889F9" w:rsidR="001C6EF8">
        <w:rPr>
          <w:rFonts w:ascii="Times New Roman" w:hAnsi="Times New Roman" w:eastAsia="Times New Roman" w:cs="Times New Roman"/>
          <w:noProof w:val="0"/>
          <w:sz w:val="24"/>
          <w:szCs w:val="24"/>
          <w:lang w:val="en-US"/>
        </w:rPr>
        <w:t>a</w:t>
      </w:r>
      <w:r w:rsidRPr="65B889F9" w:rsidR="1EC3BCFB">
        <w:rPr>
          <w:rFonts w:ascii="Times New Roman" w:hAnsi="Times New Roman" w:eastAsia="Times New Roman" w:cs="Times New Roman"/>
          <w:noProof w:val="0"/>
          <w:sz w:val="24"/>
          <w:szCs w:val="24"/>
          <w:lang w:val="en-US"/>
        </w:rPr>
        <w:t xml:space="preserve"> [INSERT HYPERLINK https://www.youtube.com/watch?v=gb0PhmbQDkI]</w:t>
      </w:r>
      <w:r w:rsidRPr="65B889F9" w:rsidR="001C6EF8">
        <w:rPr>
          <w:rFonts w:ascii="Times New Roman" w:hAnsi="Times New Roman" w:eastAsia="Times New Roman" w:cs="Times New Roman"/>
          <w:noProof w:val="0"/>
          <w:sz w:val="24"/>
          <w:szCs w:val="24"/>
          <w:lang w:val="en-US"/>
        </w:rPr>
        <w:t>, the second</w:t>
      </w:r>
      <w:r w:rsidRPr="65B889F9" w:rsidR="0007405F">
        <w:rPr>
          <w:rFonts w:ascii="Times New Roman" w:hAnsi="Times New Roman" w:eastAsia="Times New Roman" w:cs="Times New Roman"/>
          <w:noProof w:val="0"/>
          <w:sz w:val="24"/>
          <w:szCs w:val="24"/>
          <w:lang w:val="en-US"/>
        </w:rPr>
        <w:t xml:space="preserve"> a showcase of poe</w:t>
      </w:r>
      <w:r w:rsidRPr="65B889F9" w:rsidR="001C6EF8">
        <w:rPr>
          <w:rFonts w:ascii="Times New Roman" w:hAnsi="Times New Roman" w:eastAsia="Times New Roman" w:cs="Times New Roman"/>
          <w:noProof w:val="0"/>
          <w:sz w:val="24"/>
          <w:szCs w:val="24"/>
          <w:lang w:val="en-US"/>
        </w:rPr>
        <w:t>ms and poets</w:t>
      </w:r>
      <w:r w:rsidRPr="65B889F9" w:rsidR="0007405F">
        <w:rPr>
          <w:rFonts w:ascii="Times New Roman" w:hAnsi="Times New Roman" w:eastAsia="Times New Roman" w:cs="Times New Roman"/>
          <w:noProof w:val="0"/>
          <w:sz w:val="24"/>
          <w:szCs w:val="24"/>
          <w:lang w:val="en-US"/>
        </w:rPr>
        <w:t xml:space="preserve"> that emerged from these </w:t>
      </w:r>
      <w:r w:rsidRPr="65B889F9" w:rsidR="739DD73E">
        <w:rPr>
          <w:rFonts w:ascii="Times New Roman" w:hAnsi="Times New Roman" w:eastAsia="Times New Roman" w:cs="Times New Roman"/>
          <w:noProof w:val="0"/>
          <w:sz w:val="24"/>
          <w:szCs w:val="24"/>
          <w:lang w:val="en-US"/>
        </w:rPr>
        <w:t>“</w:t>
      </w:r>
      <w:r w:rsidRPr="65B889F9" w:rsidR="0007405F">
        <w:rPr>
          <w:rFonts w:ascii="Times New Roman" w:hAnsi="Times New Roman" w:eastAsia="Times New Roman" w:cs="Times New Roman"/>
          <w:noProof w:val="0"/>
          <w:sz w:val="24"/>
          <w:szCs w:val="24"/>
          <w:lang w:val="en-US"/>
        </w:rPr>
        <w:t>poetry scenes</w:t>
      </w:r>
      <w:r w:rsidRPr="65B889F9" w:rsidR="0A2E7DA1">
        <w:rPr>
          <w:rFonts w:ascii="Times New Roman" w:hAnsi="Times New Roman" w:eastAsia="Times New Roman" w:cs="Times New Roman"/>
          <w:noProof w:val="0"/>
          <w:sz w:val="24"/>
          <w:szCs w:val="24"/>
          <w:lang w:val="en-US"/>
        </w:rPr>
        <w:t>.”</w:t>
      </w:r>
      <w:r w:rsidRPr="65B889F9" w:rsidR="0007405F">
        <w:rPr>
          <w:rFonts w:ascii="Times New Roman" w:hAnsi="Times New Roman" w:eastAsia="Times New Roman" w:cs="Times New Roman"/>
          <w:noProof w:val="0"/>
          <w:sz w:val="24"/>
          <w:szCs w:val="24"/>
          <w:lang w:val="en-US"/>
        </w:rPr>
        <w:t xml:space="preserve"> </w:t>
      </w:r>
      <w:r w:rsidRPr="65B889F9" w:rsidR="6155AE8B">
        <w:rPr>
          <w:rFonts w:ascii="Times New Roman" w:hAnsi="Times New Roman" w:eastAsia="Times New Roman" w:cs="Times New Roman"/>
          <w:noProof w:val="0"/>
          <w:sz w:val="24"/>
          <w:szCs w:val="24"/>
          <w:lang w:val="en-US"/>
        </w:rPr>
        <w:t xml:space="preserve">[INSERT HYPERLINK: </w:t>
      </w:r>
      <w:r w:rsidRPr="65B889F9" w:rsidR="6155AE8B">
        <w:rPr>
          <w:rFonts w:ascii="Times New Roman" w:hAnsi="Times New Roman" w:eastAsia="Times New Roman" w:cs="Times New Roman"/>
          <w:noProof w:val="0"/>
          <w:sz w:val="24"/>
          <w:szCs w:val="24"/>
          <w:lang w:val="en-US"/>
        </w:rPr>
        <w:t>https://www.youtube.com/watch?v=5PnumwrgZ5U ]</w:t>
      </w:r>
      <w:r w:rsidRPr="65B889F9" w:rsidR="00871BBC">
        <w:rPr>
          <w:rFonts w:ascii="Times New Roman" w:hAnsi="Times New Roman" w:eastAsia="Times New Roman" w:cs="Times New Roman"/>
          <w:noProof w:val="0"/>
          <w:sz w:val="24"/>
          <w:szCs w:val="24"/>
          <w:lang w:val="en-US"/>
        </w:rPr>
        <w:t>These</w:t>
      </w:r>
      <w:r w:rsidRPr="65B889F9" w:rsidR="00871BBC">
        <w:rPr>
          <w:rFonts w:ascii="Times New Roman" w:hAnsi="Times New Roman" w:eastAsia="Times New Roman" w:cs="Times New Roman"/>
          <w:noProof w:val="0"/>
          <w:sz w:val="24"/>
          <w:szCs w:val="24"/>
          <w:lang w:val="en-US"/>
        </w:rPr>
        <w:t xml:space="preserve"> events had been preceded by conversations between Cornelia </w:t>
      </w:r>
      <w:r w:rsidRPr="65B889F9" w:rsidR="73922555">
        <w:rPr>
          <w:rFonts w:ascii="Times New Roman" w:hAnsi="Times New Roman" w:eastAsia="Times New Roman" w:cs="Times New Roman"/>
          <w:noProof w:val="0"/>
          <w:sz w:val="24"/>
          <w:szCs w:val="24"/>
          <w:lang w:val="en-US"/>
        </w:rPr>
        <w:t>Gräbner</w:t>
      </w:r>
      <w:r w:rsidRPr="65B889F9" w:rsidR="00871BBC">
        <w:rPr>
          <w:rFonts w:ascii="Times New Roman" w:hAnsi="Times New Roman" w:eastAsia="Times New Roman" w:cs="Times New Roman"/>
          <w:noProof w:val="0"/>
          <w:sz w:val="24"/>
          <w:szCs w:val="24"/>
          <w:lang w:val="en-US"/>
        </w:rPr>
        <w:t xml:space="preserve"> and Paul Casey</w:t>
      </w:r>
      <w:r w:rsidRPr="65B889F9" w:rsidR="001C6EF8">
        <w:rPr>
          <w:rFonts w:ascii="Times New Roman" w:hAnsi="Times New Roman" w:eastAsia="Times New Roman" w:cs="Times New Roman"/>
          <w:noProof w:val="0"/>
          <w:sz w:val="24"/>
          <w:szCs w:val="24"/>
          <w:lang w:val="en-US"/>
        </w:rPr>
        <w:t>,</w:t>
      </w:r>
      <w:r w:rsidRPr="65B889F9" w:rsidR="00871BBC">
        <w:rPr>
          <w:rFonts w:ascii="Times New Roman" w:hAnsi="Times New Roman" w:eastAsia="Times New Roman" w:cs="Times New Roman"/>
          <w:noProof w:val="0"/>
          <w:sz w:val="24"/>
          <w:szCs w:val="24"/>
          <w:lang w:val="en-US"/>
        </w:rPr>
        <w:t xml:space="preserve"> and </w:t>
      </w:r>
      <w:r w:rsidRPr="65B889F9" w:rsidR="001C6EF8">
        <w:rPr>
          <w:rFonts w:ascii="Times New Roman" w:hAnsi="Times New Roman" w:eastAsia="Times New Roman" w:cs="Times New Roman"/>
          <w:noProof w:val="0"/>
          <w:sz w:val="24"/>
          <w:szCs w:val="24"/>
          <w:lang w:val="en-US"/>
        </w:rPr>
        <w:t xml:space="preserve">they </w:t>
      </w:r>
      <w:r w:rsidRPr="65B889F9" w:rsidR="0098605D">
        <w:rPr>
          <w:rFonts w:ascii="Times New Roman" w:hAnsi="Times New Roman" w:eastAsia="Times New Roman" w:cs="Times New Roman"/>
          <w:noProof w:val="0"/>
          <w:sz w:val="24"/>
          <w:szCs w:val="24"/>
          <w:lang w:val="en-US"/>
        </w:rPr>
        <w:t xml:space="preserve">led to a series of informal conversations between Cornelia </w:t>
      </w:r>
      <w:r w:rsidRPr="65B889F9" w:rsidR="73922555">
        <w:rPr>
          <w:rFonts w:ascii="Times New Roman" w:hAnsi="Times New Roman" w:eastAsia="Times New Roman" w:cs="Times New Roman"/>
          <w:noProof w:val="0"/>
          <w:sz w:val="24"/>
          <w:szCs w:val="24"/>
          <w:lang w:val="en-US"/>
        </w:rPr>
        <w:t>Gräbner</w:t>
      </w:r>
      <w:r w:rsidRPr="65B889F9" w:rsidR="0098605D">
        <w:rPr>
          <w:rFonts w:ascii="Times New Roman" w:hAnsi="Times New Roman" w:eastAsia="Times New Roman" w:cs="Times New Roman"/>
          <w:noProof w:val="0"/>
          <w:sz w:val="24"/>
          <w:szCs w:val="24"/>
          <w:lang w:val="en-US"/>
        </w:rPr>
        <w:t xml:space="preserve"> and Eleanor </w:t>
      </w:r>
      <w:r w:rsidRPr="65B889F9" w:rsidR="0098605D">
        <w:rPr>
          <w:rFonts w:ascii="Times New Roman" w:hAnsi="Times New Roman" w:eastAsia="Times New Roman" w:cs="Times New Roman"/>
          <w:noProof w:val="0"/>
          <w:sz w:val="24"/>
          <w:szCs w:val="24"/>
          <w:lang w:val="en-US"/>
        </w:rPr>
        <w:t>Rees.</w:t>
      </w:r>
      <w:r w:rsidRPr="65B889F9" w:rsidR="006A3AAE">
        <w:rPr>
          <w:rFonts w:ascii="Times New Roman" w:hAnsi="Times New Roman" w:eastAsia="Times New Roman" w:cs="Times New Roman"/>
          <w:noProof w:val="0"/>
          <w:sz w:val="24"/>
          <w:szCs w:val="24"/>
          <w:lang w:val="en-US"/>
        </w:rPr>
        <w:t xml:space="preserve"> Reflecting on the 2021 showcase, </w:t>
      </w:r>
      <w:r w:rsidRPr="65B889F9" w:rsidR="00EB761D">
        <w:rPr>
          <w:rFonts w:ascii="Times New Roman" w:hAnsi="Times New Roman" w:eastAsia="Times New Roman" w:cs="Times New Roman"/>
          <w:noProof w:val="0"/>
          <w:sz w:val="24"/>
          <w:szCs w:val="24"/>
          <w:lang w:val="en-US"/>
        </w:rPr>
        <w:t xml:space="preserve">we realized that all these poems featured participants that were not audible </w:t>
      </w:r>
      <w:r w:rsidRPr="65B889F9" w:rsidR="00FE62E8">
        <w:rPr>
          <w:rFonts w:ascii="Times New Roman" w:hAnsi="Times New Roman" w:eastAsia="Times New Roman" w:cs="Times New Roman"/>
          <w:noProof w:val="0"/>
          <w:sz w:val="24"/>
          <w:szCs w:val="24"/>
          <w:lang w:val="en-US"/>
        </w:rPr>
        <w:t>within a</w:t>
      </w:r>
      <w:r w:rsidRPr="65B889F9" w:rsidR="006A19CF">
        <w:rPr>
          <w:rFonts w:ascii="Times New Roman" w:hAnsi="Times New Roman" w:eastAsia="Times New Roman" w:cs="Times New Roman"/>
          <w:noProof w:val="0"/>
          <w:sz w:val="24"/>
          <w:szCs w:val="24"/>
          <w:lang w:val="en-US"/>
        </w:rPr>
        <w:t xml:space="preserve"> lyrical fra</w:t>
      </w:r>
      <w:r w:rsidRPr="65B889F9" w:rsidR="001C6EF8">
        <w:rPr>
          <w:rFonts w:ascii="Times New Roman" w:hAnsi="Times New Roman" w:eastAsia="Times New Roman" w:cs="Times New Roman"/>
          <w:noProof w:val="0"/>
          <w:sz w:val="24"/>
          <w:szCs w:val="24"/>
          <w:lang w:val="en-US"/>
        </w:rPr>
        <w:t>ming of the poetry event</w:t>
      </w:r>
      <w:r w:rsidRPr="65B889F9" w:rsidR="006A19CF">
        <w:rPr>
          <w:rFonts w:ascii="Times New Roman" w:hAnsi="Times New Roman" w:eastAsia="Times New Roman" w:cs="Times New Roman"/>
          <w:noProof w:val="0"/>
          <w:sz w:val="24"/>
          <w:szCs w:val="24"/>
          <w:lang w:val="en-US"/>
        </w:rPr>
        <w:t xml:space="preserve"> that focused on the human voice: the more-than-human inhabitants of port cities, including animals, plants</w:t>
      </w:r>
      <w:r w:rsidRPr="65B889F9" w:rsidR="00A12914">
        <w:rPr>
          <w:rFonts w:ascii="Times New Roman" w:hAnsi="Times New Roman" w:eastAsia="Times New Roman" w:cs="Times New Roman"/>
          <w:noProof w:val="0"/>
          <w:sz w:val="24"/>
          <w:szCs w:val="24"/>
          <w:lang w:val="en-US"/>
        </w:rPr>
        <w:t>, the elements.</w:t>
      </w:r>
      <w:r w:rsidRPr="65B889F9" w:rsidR="00995B20">
        <w:rPr>
          <w:rFonts w:ascii="Times New Roman" w:hAnsi="Times New Roman" w:eastAsia="Times New Roman" w:cs="Times New Roman"/>
          <w:noProof w:val="0"/>
          <w:sz w:val="24"/>
          <w:szCs w:val="24"/>
          <w:lang w:val="en-US"/>
        </w:rPr>
        <w:t xml:space="preserve"> Poetry readings or recital</w:t>
      </w:r>
      <w:r w:rsidRPr="65B889F9" w:rsidR="001C6EF8">
        <w:rPr>
          <w:rFonts w:ascii="Times New Roman" w:hAnsi="Times New Roman" w:eastAsia="Times New Roman" w:cs="Times New Roman"/>
          <w:noProof w:val="0"/>
          <w:sz w:val="24"/>
          <w:szCs w:val="24"/>
          <w:lang w:val="en-US"/>
        </w:rPr>
        <w:t>s</w:t>
      </w:r>
      <w:r w:rsidRPr="65B889F9" w:rsidR="00995B20">
        <w:rPr>
          <w:rFonts w:ascii="Times New Roman" w:hAnsi="Times New Roman" w:eastAsia="Times New Roman" w:cs="Times New Roman"/>
          <w:noProof w:val="0"/>
          <w:sz w:val="24"/>
          <w:szCs w:val="24"/>
          <w:lang w:val="en-US"/>
        </w:rPr>
        <w:t xml:space="preserve"> focus by n</w:t>
      </w:r>
      <w:r w:rsidRPr="65B889F9" w:rsidR="00704B7A">
        <w:rPr>
          <w:rFonts w:ascii="Times New Roman" w:hAnsi="Times New Roman" w:eastAsia="Times New Roman" w:cs="Times New Roman"/>
          <w:noProof w:val="0"/>
          <w:sz w:val="24"/>
          <w:szCs w:val="24"/>
          <w:lang w:val="en-US"/>
        </w:rPr>
        <w:t xml:space="preserve">ecessity on the human voice, so </w:t>
      </w:r>
      <w:r w:rsidRPr="65B889F9" w:rsidR="00C14291">
        <w:rPr>
          <w:rFonts w:ascii="Times New Roman" w:hAnsi="Times New Roman" w:eastAsia="Times New Roman" w:cs="Times New Roman"/>
          <w:noProof w:val="0"/>
          <w:sz w:val="24"/>
          <w:szCs w:val="24"/>
          <w:lang w:val="en-US"/>
        </w:rPr>
        <w:t xml:space="preserve">the question of </w:t>
      </w:r>
      <w:r w:rsidRPr="65B889F9" w:rsidR="00FB7C5E">
        <w:rPr>
          <w:rFonts w:ascii="Times New Roman" w:hAnsi="Times New Roman" w:eastAsia="Times New Roman" w:cs="Times New Roman"/>
          <w:noProof w:val="0"/>
          <w:sz w:val="24"/>
          <w:szCs w:val="24"/>
          <w:lang w:val="en-US"/>
        </w:rPr>
        <w:t xml:space="preserve">how to create a poetry event </w:t>
      </w:r>
      <w:r w:rsidRPr="65B889F9" w:rsidR="00EE49E4">
        <w:rPr>
          <w:rFonts w:ascii="Times New Roman" w:hAnsi="Times New Roman" w:eastAsia="Times New Roman" w:cs="Times New Roman"/>
          <w:noProof w:val="0"/>
          <w:sz w:val="24"/>
          <w:szCs w:val="24"/>
          <w:lang w:val="en-US"/>
        </w:rPr>
        <w:t>that engaged with all these sounds, voices and vibrations</w:t>
      </w:r>
      <w:r w:rsidRPr="65B889F9" w:rsidR="009319EB">
        <w:rPr>
          <w:rFonts w:ascii="Times New Roman" w:hAnsi="Times New Roman" w:eastAsia="Times New Roman" w:cs="Times New Roman"/>
          <w:noProof w:val="0"/>
          <w:sz w:val="24"/>
          <w:szCs w:val="24"/>
          <w:lang w:val="en-US"/>
        </w:rPr>
        <w:t xml:space="preserve"> – a </w:t>
      </w:r>
      <w:r w:rsidRPr="65B889F9" w:rsidR="008B226E">
        <w:rPr>
          <w:rFonts w:ascii="Times New Roman" w:hAnsi="Times New Roman" w:eastAsia="Times New Roman" w:cs="Times New Roman"/>
          <w:noProof w:val="0"/>
          <w:sz w:val="24"/>
          <w:szCs w:val="24"/>
          <w:lang w:val="en-US"/>
        </w:rPr>
        <w:t xml:space="preserve">necessarily </w:t>
      </w:r>
      <w:r w:rsidRPr="65B889F9" w:rsidR="009319EB">
        <w:rPr>
          <w:rFonts w:ascii="Times New Roman" w:hAnsi="Times New Roman" w:eastAsia="Times New Roman" w:cs="Times New Roman"/>
          <w:noProof w:val="0"/>
          <w:sz w:val="24"/>
          <w:szCs w:val="24"/>
          <w:lang w:val="en-US"/>
        </w:rPr>
        <w:t xml:space="preserve">speculative poetry event that moves towards the cosmopolitical, as Cornelia </w:t>
      </w:r>
      <w:r w:rsidRPr="65B889F9" w:rsidR="73922555">
        <w:rPr>
          <w:rFonts w:ascii="Times New Roman" w:hAnsi="Times New Roman" w:eastAsia="Times New Roman" w:cs="Times New Roman"/>
          <w:noProof w:val="0"/>
          <w:sz w:val="24"/>
          <w:szCs w:val="24"/>
          <w:lang w:val="en-US"/>
        </w:rPr>
        <w:t>Gräbner</w:t>
      </w:r>
      <w:r w:rsidRPr="65B889F9" w:rsidR="009319EB">
        <w:rPr>
          <w:rFonts w:ascii="Times New Roman" w:hAnsi="Times New Roman" w:eastAsia="Times New Roman" w:cs="Times New Roman"/>
          <w:noProof w:val="0"/>
          <w:sz w:val="24"/>
          <w:szCs w:val="24"/>
          <w:lang w:val="en-US"/>
        </w:rPr>
        <w:t xml:space="preserve"> argues in her contribution to this issue </w:t>
      </w:r>
      <w:r w:rsidRPr="65B889F9" w:rsidR="008B226E">
        <w:rPr>
          <w:rFonts w:ascii="Times New Roman" w:hAnsi="Times New Roman" w:eastAsia="Times New Roman" w:cs="Times New Roman"/>
          <w:noProof w:val="0"/>
          <w:sz w:val="24"/>
          <w:szCs w:val="24"/>
          <w:lang w:val="en-US"/>
        </w:rPr>
        <w:t>–</w:t>
      </w:r>
      <w:r w:rsidRPr="65B889F9" w:rsidR="00EE49E4">
        <w:rPr>
          <w:rFonts w:ascii="Times New Roman" w:hAnsi="Times New Roman" w:eastAsia="Times New Roman" w:cs="Times New Roman"/>
          <w:noProof w:val="0"/>
          <w:sz w:val="24"/>
          <w:szCs w:val="24"/>
          <w:lang w:val="en-US"/>
        </w:rPr>
        <w:t xml:space="preserve"> </w:t>
      </w:r>
      <w:r w:rsidRPr="65B889F9" w:rsidR="008B226E">
        <w:rPr>
          <w:rFonts w:ascii="Times New Roman" w:hAnsi="Times New Roman" w:eastAsia="Times New Roman" w:cs="Times New Roman"/>
          <w:noProof w:val="0"/>
          <w:sz w:val="24"/>
          <w:szCs w:val="24"/>
          <w:lang w:val="en-US"/>
        </w:rPr>
        <w:t>t</w:t>
      </w:r>
      <w:r w:rsidRPr="65B889F9" w:rsidR="009319EB">
        <w:rPr>
          <w:rFonts w:ascii="Times New Roman" w:hAnsi="Times New Roman" w:eastAsia="Times New Roman" w:cs="Times New Roman"/>
          <w:noProof w:val="0"/>
          <w:sz w:val="24"/>
          <w:szCs w:val="24"/>
          <w:lang w:val="en-US"/>
        </w:rPr>
        <w:t>urned out to be a</w:t>
      </w:r>
      <w:r w:rsidRPr="65B889F9" w:rsidR="00E14415">
        <w:rPr>
          <w:rFonts w:ascii="Times New Roman" w:hAnsi="Times New Roman" w:eastAsia="Times New Roman" w:cs="Times New Roman"/>
          <w:noProof w:val="0"/>
          <w:sz w:val="24"/>
          <w:szCs w:val="24"/>
          <w:lang w:val="en-US"/>
        </w:rPr>
        <w:t>n engaging and</w:t>
      </w:r>
      <w:r w:rsidRPr="65B889F9" w:rsidR="009319EB">
        <w:rPr>
          <w:rFonts w:ascii="Times New Roman" w:hAnsi="Times New Roman" w:eastAsia="Times New Roman" w:cs="Times New Roman"/>
          <w:noProof w:val="0"/>
          <w:sz w:val="24"/>
          <w:szCs w:val="24"/>
          <w:lang w:val="en-US"/>
        </w:rPr>
        <w:t xml:space="preserve"> welcome challenge.</w:t>
      </w:r>
      <w:r w:rsidRPr="65B889F9" w:rsidR="00B93523">
        <w:rPr>
          <w:rFonts w:ascii="Times New Roman" w:hAnsi="Times New Roman" w:eastAsia="Times New Roman" w:cs="Times New Roman"/>
          <w:noProof w:val="0"/>
          <w:sz w:val="24"/>
          <w:szCs w:val="24"/>
          <w:lang w:val="en-US"/>
        </w:rPr>
        <w:t xml:space="preserve"> </w:t>
      </w:r>
    </w:p>
    <w:p w:rsidR="00F66D53" w:rsidP="65B889F9" w:rsidRDefault="00B93523" w14:paraId="7D122200" w14:textId="7A7974D7">
      <w:pPr>
        <w:widowControl w:val="0"/>
        <w:spacing w:line="480" w:lineRule="auto"/>
        <w:ind w:firstLine="720"/>
        <w:rPr>
          <w:rFonts w:ascii="Times New Roman" w:hAnsi="Times New Roman" w:eastAsia="Times New Roman" w:cs="Times New Roman"/>
          <w:noProof w:val="0"/>
          <w:sz w:val="24"/>
          <w:szCs w:val="24"/>
          <w:lang w:val="en-US"/>
        </w:rPr>
      </w:pPr>
      <w:r w:rsidRPr="65B889F9" w:rsidR="00B93523">
        <w:rPr>
          <w:rFonts w:ascii="Times New Roman" w:hAnsi="Times New Roman" w:eastAsia="Times New Roman" w:cs="Times New Roman"/>
          <w:noProof w:val="0"/>
          <w:sz w:val="24"/>
          <w:szCs w:val="24"/>
          <w:lang w:val="en-US"/>
        </w:rPr>
        <w:t xml:space="preserve">In taking on this </w:t>
      </w:r>
      <w:r w:rsidRPr="65B889F9" w:rsidR="00333F72">
        <w:rPr>
          <w:rFonts w:ascii="Times New Roman" w:hAnsi="Times New Roman" w:eastAsia="Times New Roman" w:cs="Times New Roman"/>
          <w:noProof w:val="0"/>
          <w:sz w:val="24"/>
          <w:szCs w:val="24"/>
          <w:lang w:val="en-US"/>
        </w:rPr>
        <w:t>challenge</w:t>
      </w:r>
      <w:r w:rsidRPr="65B889F9" w:rsidR="00B93523">
        <w:rPr>
          <w:rFonts w:ascii="Times New Roman" w:hAnsi="Times New Roman" w:eastAsia="Times New Roman" w:cs="Times New Roman"/>
          <w:noProof w:val="0"/>
          <w:sz w:val="24"/>
          <w:szCs w:val="24"/>
          <w:lang w:val="en-US"/>
        </w:rPr>
        <w:t xml:space="preserve">, we </w:t>
      </w:r>
      <w:r w:rsidRPr="65B889F9" w:rsidR="008307B0">
        <w:rPr>
          <w:rFonts w:ascii="Times New Roman" w:hAnsi="Times New Roman" w:eastAsia="Times New Roman" w:cs="Times New Roman"/>
          <w:noProof w:val="0"/>
          <w:sz w:val="24"/>
          <w:szCs w:val="24"/>
          <w:lang w:val="en-US"/>
        </w:rPr>
        <w:t>first turned towards the</w:t>
      </w:r>
      <w:r w:rsidRPr="65B889F9" w:rsidR="206175A5">
        <w:rPr>
          <w:rFonts w:ascii="Times New Roman" w:hAnsi="Times New Roman" w:eastAsia="Times New Roman" w:cs="Times New Roman"/>
          <w:noProof w:val="0"/>
          <w:sz w:val="24"/>
          <w:szCs w:val="24"/>
          <w:lang w:val="en-US"/>
        </w:rPr>
        <w:t xml:space="preserve"> </w:t>
      </w:r>
      <w:r w:rsidRPr="65B889F9" w:rsidR="206175A5">
        <w:rPr>
          <w:rFonts w:ascii="Times New Roman" w:hAnsi="Times New Roman" w:eastAsia="Times New Roman" w:cs="Times New Roman"/>
          <w:noProof w:val="0"/>
          <w:sz w:val="24"/>
          <w:szCs w:val="24"/>
          <w:lang w:val="en-US"/>
        </w:rPr>
        <w:t>reflective</w:t>
      </w:r>
      <w:r w:rsidRPr="65B889F9" w:rsidR="206175A5">
        <w:rPr>
          <w:rFonts w:ascii="Times New Roman" w:hAnsi="Times New Roman" w:eastAsia="Times New Roman" w:cs="Times New Roman"/>
          <w:noProof w:val="0"/>
          <w:sz w:val="24"/>
          <w:szCs w:val="24"/>
          <w:lang w:val="en-US"/>
        </w:rPr>
        <w:t>,</w:t>
      </w:r>
      <w:r w:rsidRPr="65B889F9" w:rsidR="008307B0">
        <w:rPr>
          <w:rFonts w:ascii="Times New Roman" w:hAnsi="Times New Roman" w:eastAsia="Times New Roman" w:cs="Times New Roman"/>
          <w:noProof w:val="0"/>
          <w:sz w:val="24"/>
          <w:szCs w:val="24"/>
          <w:lang w:val="en-US"/>
        </w:rPr>
        <w:t xml:space="preserve"> </w:t>
      </w:r>
      <w:r w:rsidRPr="65B889F9" w:rsidR="008307B0">
        <w:rPr>
          <w:rFonts w:ascii="Times New Roman" w:hAnsi="Times New Roman" w:eastAsia="Times New Roman" w:cs="Times New Roman"/>
          <w:noProof w:val="0"/>
          <w:sz w:val="24"/>
          <w:szCs w:val="24"/>
          <w:lang w:val="en-US"/>
        </w:rPr>
        <w:t>analytical</w:t>
      </w:r>
      <w:r w:rsidRPr="65B889F9" w:rsidR="008307B0">
        <w:rPr>
          <w:rFonts w:ascii="Times New Roman" w:hAnsi="Times New Roman" w:eastAsia="Times New Roman" w:cs="Times New Roman"/>
          <w:noProof w:val="0"/>
          <w:sz w:val="24"/>
          <w:szCs w:val="24"/>
          <w:lang w:val="en-US"/>
        </w:rPr>
        <w:t xml:space="preserve"> and intellectual. </w:t>
      </w:r>
      <w:r w:rsidRPr="65B889F9" w:rsidR="008307B0">
        <w:rPr>
          <w:rFonts w:ascii="Times New Roman" w:hAnsi="Times New Roman" w:eastAsia="Times New Roman" w:cs="Times New Roman"/>
          <w:noProof w:val="0"/>
          <w:sz w:val="24"/>
          <w:szCs w:val="24"/>
          <w:lang w:val="en-US"/>
        </w:rPr>
        <w:t xml:space="preserve">Critical philosophy and theory </w:t>
      </w:r>
      <w:r w:rsidRPr="65B889F9" w:rsidR="00F01008">
        <w:rPr>
          <w:rFonts w:ascii="Times New Roman" w:hAnsi="Times New Roman" w:eastAsia="Times New Roman" w:cs="Times New Roman"/>
          <w:noProof w:val="0"/>
          <w:sz w:val="24"/>
          <w:szCs w:val="24"/>
          <w:lang w:val="en-US"/>
        </w:rPr>
        <w:t>compel us to</w:t>
      </w:r>
      <w:r w:rsidRPr="65B889F9" w:rsidR="00333F72">
        <w:rPr>
          <w:rFonts w:ascii="Times New Roman" w:hAnsi="Times New Roman" w:eastAsia="Times New Roman" w:cs="Times New Roman"/>
          <w:noProof w:val="0"/>
          <w:sz w:val="24"/>
          <w:szCs w:val="24"/>
          <w:lang w:val="en-US"/>
        </w:rPr>
        <w:t xml:space="preserve"> question our established practices</w:t>
      </w:r>
      <w:r w:rsidRPr="65B889F9" w:rsidR="006C05DA">
        <w:rPr>
          <w:rFonts w:ascii="Times New Roman" w:hAnsi="Times New Roman" w:eastAsia="Times New Roman" w:cs="Times New Roman"/>
          <w:noProof w:val="0"/>
          <w:sz w:val="24"/>
          <w:szCs w:val="24"/>
          <w:lang w:val="en-US"/>
        </w:rPr>
        <w:t xml:space="preserve">, </w:t>
      </w:r>
      <w:r w:rsidRPr="65B889F9" w:rsidR="000A65B3">
        <w:rPr>
          <w:rFonts w:ascii="Times New Roman" w:hAnsi="Times New Roman" w:eastAsia="Times New Roman" w:cs="Times New Roman"/>
          <w:noProof w:val="0"/>
          <w:sz w:val="24"/>
          <w:szCs w:val="24"/>
          <w:lang w:val="en-US"/>
        </w:rPr>
        <w:t xml:space="preserve">including the way in which we create, </w:t>
      </w:r>
      <w:r w:rsidRPr="65B889F9" w:rsidR="000A65B3">
        <w:rPr>
          <w:rFonts w:ascii="Times New Roman" w:hAnsi="Times New Roman" w:eastAsia="Times New Roman" w:cs="Times New Roman"/>
          <w:noProof w:val="0"/>
          <w:sz w:val="24"/>
          <w:szCs w:val="24"/>
          <w:lang w:val="en-US"/>
        </w:rPr>
        <w:t>recite</w:t>
      </w:r>
      <w:r w:rsidRPr="65B889F9" w:rsidR="000A65B3">
        <w:rPr>
          <w:rFonts w:ascii="Times New Roman" w:hAnsi="Times New Roman" w:eastAsia="Times New Roman" w:cs="Times New Roman"/>
          <w:noProof w:val="0"/>
          <w:sz w:val="24"/>
          <w:szCs w:val="24"/>
          <w:lang w:val="en-US"/>
        </w:rPr>
        <w:t xml:space="preserve"> and present poetry, and run poetry readings, </w:t>
      </w:r>
      <w:r w:rsidRPr="65B889F9" w:rsidR="000A65B3">
        <w:rPr>
          <w:rFonts w:ascii="Times New Roman" w:hAnsi="Times New Roman" w:eastAsia="Times New Roman" w:cs="Times New Roman"/>
          <w:noProof w:val="0"/>
          <w:sz w:val="24"/>
          <w:szCs w:val="24"/>
          <w:lang w:val="en-US"/>
        </w:rPr>
        <w:t>recitals</w:t>
      </w:r>
      <w:r w:rsidRPr="65B889F9" w:rsidR="000A65B3">
        <w:rPr>
          <w:rFonts w:ascii="Times New Roman" w:hAnsi="Times New Roman" w:eastAsia="Times New Roman" w:cs="Times New Roman"/>
          <w:noProof w:val="0"/>
          <w:sz w:val="24"/>
          <w:szCs w:val="24"/>
          <w:lang w:val="en-US"/>
        </w:rPr>
        <w:t xml:space="preserve"> and performances.</w:t>
      </w:r>
      <w:r w:rsidRPr="65B889F9" w:rsidR="00C8139E">
        <w:rPr>
          <w:rFonts w:ascii="Times New Roman" w:hAnsi="Times New Roman" w:eastAsia="Times New Roman" w:cs="Times New Roman"/>
          <w:noProof w:val="0"/>
          <w:sz w:val="24"/>
          <w:szCs w:val="24"/>
          <w:lang w:val="en-US"/>
        </w:rPr>
        <w:t xml:space="preserve"> </w:t>
      </w:r>
      <w:r w:rsidRPr="65B889F9" w:rsidR="00804360">
        <w:rPr>
          <w:rFonts w:ascii="Times New Roman" w:hAnsi="Times New Roman" w:eastAsia="Times New Roman" w:cs="Times New Roman"/>
          <w:noProof w:val="0"/>
          <w:sz w:val="24"/>
          <w:szCs w:val="24"/>
          <w:lang w:val="en-US"/>
        </w:rPr>
        <w:t>We therefore decided to</w:t>
      </w:r>
      <w:r w:rsidRPr="65B889F9" w:rsidR="00F54E6E">
        <w:rPr>
          <w:rFonts w:ascii="Times New Roman" w:hAnsi="Times New Roman" w:eastAsia="Times New Roman" w:cs="Times New Roman"/>
          <w:noProof w:val="0"/>
          <w:sz w:val="24"/>
          <w:szCs w:val="24"/>
          <w:lang w:val="en-US"/>
        </w:rPr>
        <w:t xml:space="preserve"> create an event that </w:t>
      </w:r>
      <w:r w:rsidRPr="65B889F9" w:rsidR="003B2813">
        <w:rPr>
          <w:rFonts w:ascii="Times New Roman" w:hAnsi="Times New Roman" w:eastAsia="Times New Roman" w:cs="Times New Roman"/>
          <w:noProof w:val="0"/>
          <w:sz w:val="24"/>
          <w:szCs w:val="24"/>
          <w:lang w:val="en-US"/>
        </w:rPr>
        <w:t xml:space="preserve">added a layer of critical reflection and self-reflection to the conventional sharing of poetry, </w:t>
      </w:r>
      <w:r w:rsidRPr="65B889F9" w:rsidR="0026044E">
        <w:rPr>
          <w:rFonts w:ascii="Times New Roman" w:hAnsi="Times New Roman" w:eastAsia="Times New Roman" w:cs="Times New Roman"/>
          <w:noProof w:val="0"/>
          <w:sz w:val="24"/>
          <w:szCs w:val="24"/>
          <w:lang w:val="en-US"/>
        </w:rPr>
        <w:t xml:space="preserve">through the </w:t>
      </w:r>
      <w:r w:rsidRPr="65B889F9" w:rsidR="0026044E">
        <w:rPr>
          <w:rFonts w:ascii="Times New Roman" w:hAnsi="Times New Roman" w:eastAsia="Times New Roman" w:cs="Times New Roman"/>
          <w:noProof w:val="0"/>
          <w:sz w:val="24"/>
          <w:szCs w:val="24"/>
          <w:lang w:val="en-US"/>
        </w:rPr>
        <w:t>selection</w:t>
      </w:r>
      <w:r w:rsidRPr="65B889F9" w:rsidR="0026044E">
        <w:rPr>
          <w:rFonts w:ascii="Times New Roman" w:hAnsi="Times New Roman" w:eastAsia="Times New Roman" w:cs="Times New Roman"/>
          <w:noProof w:val="0"/>
          <w:sz w:val="24"/>
          <w:szCs w:val="24"/>
          <w:lang w:val="en-US"/>
        </w:rPr>
        <w:t xml:space="preserve"> of the poems as well as by asking poets to </w:t>
      </w:r>
      <w:r w:rsidRPr="65B889F9" w:rsidR="0026044E">
        <w:rPr>
          <w:rFonts w:ascii="Times New Roman" w:hAnsi="Times New Roman" w:eastAsia="Times New Roman" w:cs="Times New Roman"/>
          <w:noProof w:val="0"/>
          <w:sz w:val="24"/>
          <w:szCs w:val="24"/>
          <w:lang w:val="en-US"/>
        </w:rPr>
        <w:t>participate</w:t>
      </w:r>
      <w:r w:rsidRPr="65B889F9" w:rsidR="0026044E">
        <w:rPr>
          <w:rFonts w:ascii="Times New Roman" w:hAnsi="Times New Roman" w:eastAsia="Times New Roman" w:cs="Times New Roman"/>
          <w:noProof w:val="0"/>
          <w:sz w:val="24"/>
          <w:szCs w:val="24"/>
          <w:lang w:val="en-US"/>
        </w:rPr>
        <w:t xml:space="preserve"> in a conversation to follow upon the recital. We </w:t>
      </w:r>
      <w:r w:rsidRPr="65B889F9" w:rsidR="00D2127B">
        <w:rPr>
          <w:rFonts w:ascii="Times New Roman" w:hAnsi="Times New Roman" w:eastAsia="Times New Roman" w:cs="Times New Roman"/>
          <w:noProof w:val="0"/>
          <w:sz w:val="24"/>
          <w:szCs w:val="24"/>
          <w:lang w:val="en-US"/>
        </w:rPr>
        <w:t>firstly</w:t>
      </w:r>
      <w:r w:rsidRPr="65B889F9" w:rsidR="00804360">
        <w:rPr>
          <w:rFonts w:ascii="Times New Roman" w:hAnsi="Times New Roman" w:eastAsia="Times New Roman" w:cs="Times New Roman"/>
          <w:noProof w:val="0"/>
          <w:sz w:val="24"/>
          <w:szCs w:val="24"/>
          <w:lang w:val="en-US"/>
        </w:rPr>
        <w:t xml:space="preserve"> invite</w:t>
      </w:r>
      <w:r w:rsidRPr="65B889F9" w:rsidR="00F320E1">
        <w:rPr>
          <w:rFonts w:ascii="Times New Roman" w:hAnsi="Times New Roman" w:eastAsia="Times New Roman" w:cs="Times New Roman"/>
          <w:noProof w:val="0"/>
          <w:sz w:val="24"/>
          <w:szCs w:val="24"/>
          <w:lang w:val="en-US"/>
        </w:rPr>
        <w:t xml:space="preserve">d a group of four </w:t>
      </w:r>
      <w:r w:rsidRPr="65B889F9" w:rsidR="00804360">
        <w:rPr>
          <w:rFonts w:ascii="Times New Roman" w:hAnsi="Times New Roman" w:eastAsia="Times New Roman" w:cs="Times New Roman"/>
          <w:noProof w:val="0"/>
          <w:sz w:val="24"/>
          <w:szCs w:val="24"/>
          <w:lang w:val="en-US"/>
        </w:rPr>
        <w:t>poets to critically think about th</w:t>
      </w:r>
      <w:r w:rsidRPr="65B889F9" w:rsidR="00292D3F">
        <w:rPr>
          <w:rFonts w:ascii="Times New Roman" w:hAnsi="Times New Roman" w:eastAsia="Times New Roman" w:cs="Times New Roman"/>
          <w:noProof w:val="0"/>
          <w:sz w:val="24"/>
          <w:szCs w:val="24"/>
          <w:lang w:val="en-US"/>
        </w:rPr>
        <w:t xml:space="preserve">eir own poems, by asking </w:t>
      </w:r>
      <w:r w:rsidRPr="65B889F9" w:rsidR="00F320E1">
        <w:rPr>
          <w:rFonts w:ascii="Times New Roman" w:hAnsi="Times New Roman" w:eastAsia="Times New Roman" w:cs="Times New Roman"/>
          <w:noProof w:val="0"/>
          <w:sz w:val="24"/>
          <w:szCs w:val="24"/>
          <w:lang w:val="en-US"/>
        </w:rPr>
        <w:t>them</w:t>
      </w:r>
      <w:r w:rsidRPr="65B889F9" w:rsidR="00292D3F">
        <w:rPr>
          <w:rFonts w:ascii="Times New Roman" w:hAnsi="Times New Roman" w:eastAsia="Times New Roman" w:cs="Times New Roman"/>
          <w:noProof w:val="0"/>
          <w:sz w:val="24"/>
          <w:szCs w:val="24"/>
          <w:lang w:val="en-US"/>
        </w:rPr>
        <w:t xml:space="preserve"> to </w:t>
      </w:r>
      <w:r w:rsidRPr="65B889F9" w:rsidR="00AF7C82">
        <w:rPr>
          <w:rFonts w:ascii="Times New Roman" w:hAnsi="Times New Roman" w:eastAsia="Times New Roman" w:cs="Times New Roman"/>
          <w:noProof w:val="0"/>
          <w:sz w:val="24"/>
          <w:szCs w:val="24"/>
          <w:lang w:val="en-US"/>
        </w:rPr>
        <w:t xml:space="preserve">select poems from their own work that referred to, or </w:t>
      </w:r>
      <w:r w:rsidRPr="65B889F9" w:rsidR="00AF7C82">
        <w:rPr>
          <w:rFonts w:ascii="Times New Roman" w:hAnsi="Times New Roman" w:eastAsia="Times New Roman" w:cs="Times New Roman"/>
          <w:noProof w:val="0"/>
          <w:sz w:val="24"/>
          <w:szCs w:val="24"/>
          <w:lang w:val="en-US"/>
        </w:rPr>
        <w:t>emerged</w:t>
      </w:r>
      <w:r w:rsidRPr="65B889F9" w:rsidR="00AF7C82">
        <w:rPr>
          <w:rFonts w:ascii="Times New Roman" w:hAnsi="Times New Roman" w:eastAsia="Times New Roman" w:cs="Times New Roman"/>
          <w:noProof w:val="0"/>
          <w:sz w:val="24"/>
          <w:szCs w:val="24"/>
          <w:lang w:val="en-US"/>
        </w:rPr>
        <w:t xml:space="preserve"> from</w:t>
      </w:r>
      <w:r w:rsidRPr="65B889F9" w:rsidR="00E12B2A">
        <w:rPr>
          <w:rFonts w:ascii="Times New Roman" w:hAnsi="Times New Roman" w:eastAsia="Times New Roman" w:cs="Times New Roman"/>
          <w:noProof w:val="0"/>
          <w:sz w:val="24"/>
          <w:szCs w:val="24"/>
          <w:lang w:val="en-US"/>
        </w:rPr>
        <w:t xml:space="preserve"> the experience of</w:t>
      </w:r>
      <w:r w:rsidRPr="65B889F9" w:rsidR="00AF7C82">
        <w:rPr>
          <w:rFonts w:ascii="Times New Roman" w:hAnsi="Times New Roman" w:eastAsia="Times New Roman" w:cs="Times New Roman"/>
          <w:noProof w:val="0"/>
          <w:sz w:val="24"/>
          <w:szCs w:val="24"/>
          <w:lang w:val="en-US"/>
        </w:rPr>
        <w:t xml:space="preserve">, port cities and </w:t>
      </w:r>
      <w:r w:rsidRPr="65B889F9" w:rsidR="001019BC">
        <w:rPr>
          <w:rFonts w:ascii="Times New Roman" w:hAnsi="Times New Roman" w:eastAsia="Times New Roman" w:cs="Times New Roman"/>
          <w:noProof w:val="0"/>
          <w:sz w:val="24"/>
          <w:szCs w:val="24"/>
          <w:lang w:val="en-US"/>
        </w:rPr>
        <w:t xml:space="preserve">surrounding </w:t>
      </w:r>
      <w:r w:rsidRPr="65B889F9" w:rsidR="00AF7C82">
        <w:rPr>
          <w:rFonts w:ascii="Times New Roman" w:hAnsi="Times New Roman" w:eastAsia="Times New Roman" w:cs="Times New Roman"/>
          <w:noProof w:val="0"/>
          <w:sz w:val="24"/>
          <w:szCs w:val="24"/>
          <w:lang w:val="en-US"/>
        </w:rPr>
        <w:t>shorelines</w:t>
      </w:r>
      <w:r w:rsidRPr="65B889F9" w:rsidR="00D2127B">
        <w:rPr>
          <w:rFonts w:ascii="Times New Roman" w:hAnsi="Times New Roman" w:eastAsia="Times New Roman" w:cs="Times New Roman"/>
          <w:noProof w:val="0"/>
          <w:sz w:val="24"/>
          <w:szCs w:val="24"/>
          <w:lang w:val="en-US"/>
        </w:rPr>
        <w:t xml:space="preserve">. Thus, the four </w:t>
      </w:r>
      <w:r w:rsidRPr="65B889F9" w:rsidR="0077377B">
        <w:rPr>
          <w:rFonts w:ascii="Times New Roman" w:hAnsi="Times New Roman" w:eastAsia="Times New Roman" w:cs="Times New Roman"/>
          <w:noProof w:val="0"/>
          <w:sz w:val="24"/>
          <w:szCs w:val="24"/>
          <w:lang w:val="en-US"/>
        </w:rPr>
        <w:t xml:space="preserve">invited poets had to </w:t>
      </w:r>
      <w:r w:rsidRPr="65B889F9" w:rsidR="009B1618">
        <w:rPr>
          <w:rFonts w:ascii="Times New Roman" w:hAnsi="Times New Roman" w:eastAsia="Times New Roman" w:cs="Times New Roman"/>
          <w:noProof w:val="0"/>
          <w:sz w:val="24"/>
          <w:szCs w:val="24"/>
          <w:lang w:val="en-US"/>
        </w:rPr>
        <w:t>re</w:t>
      </w:r>
      <w:r w:rsidRPr="65B889F9" w:rsidR="00E02D78">
        <w:rPr>
          <w:rFonts w:ascii="Times New Roman" w:hAnsi="Times New Roman" w:eastAsia="Times New Roman" w:cs="Times New Roman"/>
          <w:noProof w:val="0"/>
          <w:sz w:val="24"/>
          <w:szCs w:val="24"/>
          <w:lang w:val="en-US"/>
        </w:rPr>
        <w:t>flect on</w:t>
      </w:r>
      <w:r w:rsidRPr="65B889F9" w:rsidR="009B1618">
        <w:rPr>
          <w:rFonts w:ascii="Times New Roman" w:hAnsi="Times New Roman" w:eastAsia="Times New Roman" w:cs="Times New Roman"/>
          <w:noProof w:val="0"/>
          <w:sz w:val="24"/>
          <w:szCs w:val="24"/>
          <w:lang w:val="en-US"/>
        </w:rPr>
        <w:t xml:space="preserve"> work</w:t>
      </w:r>
      <w:r w:rsidRPr="65B889F9" w:rsidR="00AF2042">
        <w:rPr>
          <w:rFonts w:ascii="Times New Roman" w:hAnsi="Times New Roman" w:eastAsia="Times New Roman" w:cs="Times New Roman"/>
          <w:noProof w:val="0"/>
          <w:sz w:val="24"/>
          <w:szCs w:val="24"/>
          <w:lang w:val="en-US"/>
        </w:rPr>
        <w:t xml:space="preserve"> they had previously written</w:t>
      </w:r>
      <w:r w:rsidRPr="65B889F9" w:rsidR="002E0904">
        <w:rPr>
          <w:rFonts w:ascii="Times New Roman" w:hAnsi="Times New Roman" w:eastAsia="Times New Roman" w:cs="Times New Roman"/>
          <w:noProof w:val="0"/>
          <w:sz w:val="24"/>
          <w:szCs w:val="24"/>
          <w:lang w:val="en-US"/>
        </w:rPr>
        <w:t>, moving</w:t>
      </w:r>
      <w:r w:rsidRPr="65B889F9" w:rsidR="009B1618">
        <w:rPr>
          <w:rFonts w:ascii="Times New Roman" w:hAnsi="Times New Roman" w:eastAsia="Times New Roman" w:cs="Times New Roman"/>
          <w:noProof w:val="0"/>
          <w:sz w:val="24"/>
          <w:szCs w:val="24"/>
          <w:lang w:val="en-US"/>
        </w:rPr>
        <w:t xml:space="preserve"> </w:t>
      </w:r>
      <w:r w:rsidRPr="65B889F9" w:rsidR="002E0904">
        <w:rPr>
          <w:rFonts w:ascii="Times New Roman" w:hAnsi="Times New Roman" w:eastAsia="Times New Roman" w:cs="Times New Roman"/>
          <w:noProof w:val="0"/>
          <w:sz w:val="24"/>
          <w:szCs w:val="24"/>
          <w:lang w:val="en-US"/>
        </w:rPr>
        <w:t>away from lyrical self-expression and towards a reflection on their own spatial and experiential situatedness</w:t>
      </w:r>
      <w:r w:rsidRPr="65B889F9" w:rsidR="00AF2042">
        <w:rPr>
          <w:rFonts w:ascii="Times New Roman" w:hAnsi="Times New Roman" w:eastAsia="Times New Roman" w:cs="Times New Roman"/>
          <w:noProof w:val="0"/>
          <w:sz w:val="24"/>
          <w:szCs w:val="24"/>
          <w:lang w:val="en-US"/>
        </w:rPr>
        <w:t>, and considering vibrational presences</w:t>
      </w:r>
      <w:r w:rsidRPr="65B889F9" w:rsidR="00D2127B">
        <w:rPr>
          <w:rFonts w:ascii="Times New Roman" w:hAnsi="Times New Roman" w:eastAsia="Times New Roman" w:cs="Times New Roman"/>
          <w:noProof w:val="0"/>
          <w:sz w:val="24"/>
          <w:szCs w:val="24"/>
          <w:lang w:val="en-US"/>
        </w:rPr>
        <w:t xml:space="preserve"> in their poems</w:t>
      </w:r>
      <w:r w:rsidRPr="65B889F9" w:rsidR="00AF2042">
        <w:rPr>
          <w:rFonts w:ascii="Times New Roman" w:hAnsi="Times New Roman" w:eastAsia="Times New Roman" w:cs="Times New Roman"/>
          <w:noProof w:val="0"/>
          <w:sz w:val="24"/>
          <w:szCs w:val="24"/>
          <w:lang w:val="en-US"/>
        </w:rPr>
        <w:t xml:space="preserve"> that </w:t>
      </w:r>
      <w:r w:rsidRPr="65B889F9" w:rsidR="00030254">
        <w:rPr>
          <w:rFonts w:ascii="Times New Roman" w:hAnsi="Times New Roman" w:eastAsia="Times New Roman" w:cs="Times New Roman"/>
          <w:noProof w:val="0"/>
          <w:sz w:val="24"/>
          <w:szCs w:val="24"/>
          <w:lang w:val="en-US"/>
        </w:rPr>
        <w:t>they might so far have taken for granted.</w:t>
      </w:r>
      <w:r w:rsidRPr="65B889F9" w:rsidR="00F320E1">
        <w:rPr>
          <w:rFonts w:ascii="Times New Roman" w:hAnsi="Times New Roman" w:eastAsia="Times New Roman" w:cs="Times New Roman"/>
          <w:noProof w:val="0"/>
          <w:sz w:val="24"/>
          <w:szCs w:val="24"/>
          <w:lang w:val="en-US"/>
        </w:rPr>
        <w:t xml:space="preserve"> The poets were asked to </w:t>
      </w:r>
      <w:r w:rsidRPr="65B889F9" w:rsidR="00F320E1">
        <w:rPr>
          <w:rFonts w:ascii="Times New Roman" w:hAnsi="Times New Roman" w:eastAsia="Times New Roman" w:cs="Times New Roman"/>
          <w:noProof w:val="0"/>
          <w:sz w:val="24"/>
          <w:szCs w:val="24"/>
          <w:lang w:val="en-US"/>
        </w:rPr>
        <w:t>submit</w:t>
      </w:r>
      <w:r w:rsidRPr="65B889F9" w:rsidR="00F320E1">
        <w:rPr>
          <w:rFonts w:ascii="Times New Roman" w:hAnsi="Times New Roman" w:eastAsia="Times New Roman" w:cs="Times New Roman"/>
          <w:noProof w:val="0"/>
          <w:sz w:val="24"/>
          <w:szCs w:val="24"/>
          <w:lang w:val="en-US"/>
        </w:rPr>
        <w:t xml:space="preserve"> their </w:t>
      </w:r>
      <w:r w:rsidRPr="65B889F9" w:rsidR="00F320E1">
        <w:rPr>
          <w:rFonts w:ascii="Times New Roman" w:hAnsi="Times New Roman" w:eastAsia="Times New Roman" w:cs="Times New Roman"/>
          <w:noProof w:val="0"/>
          <w:sz w:val="24"/>
          <w:szCs w:val="24"/>
          <w:lang w:val="en-US"/>
        </w:rPr>
        <w:t>selection</w:t>
      </w:r>
      <w:r w:rsidRPr="65B889F9" w:rsidR="00F320E1">
        <w:rPr>
          <w:rFonts w:ascii="Times New Roman" w:hAnsi="Times New Roman" w:eastAsia="Times New Roman" w:cs="Times New Roman"/>
          <w:noProof w:val="0"/>
          <w:sz w:val="24"/>
          <w:szCs w:val="24"/>
          <w:lang w:val="en-US"/>
        </w:rPr>
        <w:t xml:space="preserve"> of their work to Cornelia </w:t>
      </w:r>
      <w:r w:rsidRPr="65B889F9" w:rsidR="73922555">
        <w:rPr>
          <w:rFonts w:ascii="Times New Roman" w:hAnsi="Times New Roman" w:eastAsia="Times New Roman" w:cs="Times New Roman"/>
          <w:noProof w:val="0"/>
          <w:sz w:val="24"/>
          <w:szCs w:val="24"/>
          <w:lang w:val="en-US"/>
        </w:rPr>
        <w:t>Gräbner</w:t>
      </w:r>
      <w:r w:rsidRPr="65B889F9" w:rsidR="004B74EB">
        <w:rPr>
          <w:rFonts w:ascii="Times New Roman" w:hAnsi="Times New Roman" w:eastAsia="Times New Roman" w:cs="Times New Roman"/>
          <w:noProof w:val="0"/>
          <w:sz w:val="24"/>
          <w:szCs w:val="24"/>
          <w:lang w:val="en-US"/>
        </w:rPr>
        <w:t xml:space="preserve"> who, as moderator and curator of the event, </w:t>
      </w:r>
      <w:r w:rsidRPr="65B889F9" w:rsidR="0097615C">
        <w:rPr>
          <w:rFonts w:ascii="Times New Roman" w:hAnsi="Times New Roman" w:eastAsia="Times New Roman" w:cs="Times New Roman"/>
          <w:noProof w:val="0"/>
          <w:sz w:val="24"/>
          <w:szCs w:val="24"/>
          <w:lang w:val="en-US"/>
        </w:rPr>
        <w:t>created</w:t>
      </w:r>
      <w:r w:rsidRPr="65B889F9" w:rsidR="004B74EB">
        <w:rPr>
          <w:rFonts w:ascii="Times New Roman" w:hAnsi="Times New Roman" w:eastAsia="Times New Roman" w:cs="Times New Roman"/>
          <w:noProof w:val="0"/>
          <w:sz w:val="24"/>
          <w:szCs w:val="24"/>
          <w:lang w:val="en-US"/>
        </w:rPr>
        <w:t xml:space="preserve"> a list of themes </w:t>
      </w:r>
      <w:r w:rsidRPr="65B889F9" w:rsidR="0097615C">
        <w:rPr>
          <w:rFonts w:ascii="Times New Roman" w:hAnsi="Times New Roman" w:eastAsia="Times New Roman" w:cs="Times New Roman"/>
          <w:noProof w:val="0"/>
          <w:sz w:val="24"/>
          <w:szCs w:val="24"/>
          <w:lang w:val="en-US"/>
        </w:rPr>
        <w:t xml:space="preserve">based on this </w:t>
      </w:r>
      <w:r w:rsidRPr="65B889F9" w:rsidR="0097615C">
        <w:rPr>
          <w:rFonts w:ascii="Times New Roman" w:hAnsi="Times New Roman" w:eastAsia="Times New Roman" w:cs="Times New Roman"/>
          <w:noProof w:val="0"/>
          <w:sz w:val="24"/>
          <w:szCs w:val="24"/>
          <w:lang w:val="en-US"/>
        </w:rPr>
        <w:t>selection</w:t>
      </w:r>
      <w:r w:rsidRPr="65B889F9" w:rsidR="0097615C">
        <w:rPr>
          <w:rFonts w:ascii="Times New Roman" w:hAnsi="Times New Roman" w:eastAsia="Times New Roman" w:cs="Times New Roman"/>
          <w:noProof w:val="0"/>
          <w:sz w:val="24"/>
          <w:szCs w:val="24"/>
          <w:lang w:val="en-US"/>
        </w:rPr>
        <w:t xml:space="preserve"> and </w:t>
      </w:r>
      <w:r w:rsidRPr="65B889F9" w:rsidR="004B74EB">
        <w:rPr>
          <w:rFonts w:ascii="Times New Roman" w:hAnsi="Times New Roman" w:eastAsia="Times New Roman" w:cs="Times New Roman"/>
          <w:noProof w:val="0"/>
          <w:sz w:val="24"/>
          <w:szCs w:val="24"/>
          <w:lang w:val="en-US"/>
        </w:rPr>
        <w:t>to be addressed in the conversation-disc</w:t>
      </w:r>
      <w:r w:rsidRPr="65B889F9" w:rsidR="0097615C">
        <w:rPr>
          <w:rFonts w:ascii="Times New Roman" w:hAnsi="Times New Roman" w:eastAsia="Times New Roman" w:cs="Times New Roman"/>
          <w:noProof w:val="0"/>
          <w:sz w:val="24"/>
          <w:szCs w:val="24"/>
          <w:lang w:val="en-US"/>
        </w:rPr>
        <w:t>ussion</w:t>
      </w:r>
      <w:r w:rsidRPr="65B889F9" w:rsidR="003C0AE0">
        <w:rPr>
          <w:rFonts w:ascii="Times New Roman" w:hAnsi="Times New Roman" w:eastAsia="Times New Roman" w:cs="Times New Roman"/>
          <w:noProof w:val="0"/>
          <w:sz w:val="24"/>
          <w:szCs w:val="24"/>
          <w:lang w:val="en-US"/>
        </w:rPr>
        <w:t xml:space="preserve"> and sent this list to the poets prior to the event itself.</w:t>
      </w:r>
      <w:r w:rsidRPr="65B889F9" w:rsidR="007D03A8">
        <w:rPr>
          <w:rFonts w:ascii="Times New Roman" w:hAnsi="Times New Roman" w:eastAsia="Times New Roman" w:cs="Times New Roman"/>
          <w:noProof w:val="0"/>
          <w:sz w:val="24"/>
          <w:szCs w:val="24"/>
          <w:lang w:val="en-US"/>
        </w:rPr>
        <w:t xml:space="preserve"> The event then consisted of the readings, moderated by Cornelia </w:t>
      </w:r>
      <w:r w:rsidRPr="65B889F9" w:rsidR="73922555">
        <w:rPr>
          <w:rFonts w:ascii="Times New Roman" w:hAnsi="Times New Roman" w:eastAsia="Times New Roman" w:cs="Times New Roman"/>
          <w:noProof w:val="0"/>
          <w:sz w:val="24"/>
          <w:szCs w:val="24"/>
          <w:lang w:val="en-US"/>
        </w:rPr>
        <w:t>Gräbner</w:t>
      </w:r>
      <w:r w:rsidRPr="65B889F9" w:rsidR="7F61237C">
        <w:rPr>
          <w:rFonts w:ascii="Times New Roman" w:hAnsi="Times New Roman" w:eastAsia="Times New Roman" w:cs="Times New Roman"/>
          <w:noProof w:val="0"/>
          <w:sz w:val="24"/>
          <w:szCs w:val="24"/>
          <w:lang w:val="en-US"/>
        </w:rPr>
        <w:t xml:space="preserve"> </w:t>
      </w:r>
      <w:r w:rsidRPr="65B889F9" w:rsidR="007D03A8">
        <w:rPr>
          <w:rFonts w:ascii="Times New Roman" w:hAnsi="Times New Roman" w:eastAsia="Times New Roman" w:cs="Times New Roman"/>
          <w:noProof w:val="0"/>
          <w:sz w:val="24"/>
          <w:szCs w:val="24"/>
          <w:lang w:val="en-US"/>
        </w:rPr>
        <w:t>with</w:t>
      </w:r>
      <w:r w:rsidRPr="65B889F9" w:rsidR="0B0E5001">
        <w:rPr>
          <w:rFonts w:ascii="Times New Roman" w:hAnsi="Times New Roman" w:eastAsia="Times New Roman" w:cs="Times New Roman"/>
          <w:noProof w:val="0"/>
          <w:sz w:val="24"/>
          <w:szCs w:val="24"/>
          <w:lang w:val="en-US"/>
        </w:rPr>
        <w:t xml:space="preserve"> </w:t>
      </w:r>
      <w:r w:rsidRPr="65B889F9" w:rsidR="44AE5832">
        <w:rPr>
          <w:rFonts w:ascii="Times New Roman" w:hAnsi="Times New Roman" w:eastAsia="Times New Roman" w:cs="Times New Roman"/>
          <w:noProof w:val="0"/>
          <w:sz w:val="24"/>
          <w:szCs w:val="24"/>
          <w:lang w:val="en-US"/>
        </w:rPr>
        <w:t>reflective</w:t>
      </w:r>
      <w:r w:rsidRPr="65B889F9" w:rsidR="44AE5832">
        <w:rPr>
          <w:rFonts w:ascii="Times New Roman" w:hAnsi="Times New Roman" w:eastAsia="Times New Roman" w:cs="Times New Roman"/>
          <w:noProof w:val="0"/>
          <w:sz w:val="24"/>
          <w:szCs w:val="24"/>
          <w:lang w:val="en-US"/>
        </w:rPr>
        <w:t xml:space="preserve"> </w:t>
      </w:r>
      <w:r w:rsidRPr="65B889F9" w:rsidR="007D03A8">
        <w:rPr>
          <w:rFonts w:ascii="Times New Roman" w:hAnsi="Times New Roman" w:eastAsia="Times New Roman" w:cs="Times New Roman"/>
          <w:noProof w:val="0"/>
          <w:sz w:val="24"/>
          <w:szCs w:val="24"/>
          <w:lang w:val="en-US"/>
        </w:rPr>
        <w:t>comments on the overall themes after each poe</w:t>
      </w:r>
      <w:r w:rsidRPr="65B889F9" w:rsidR="0CEADF1B">
        <w:rPr>
          <w:rFonts w:ascii="Times New Roman" w:hAnsi="Times New Roman" w:eastAsia="Times New Roman" w:cs="Times New Roman"/>
          <w:noProof w:val="0"/>
          <w:sz w:val="24"/>
          <w:szCs w:val="24"/>
          <w:lang w:val="en-US"/>
        </w:rPr>
        <w:t>t’</w:t>
      </w:r>
      <w:r w:rsidRPr="65B889F9" w:rsidR="007D03A8">
        <w:rPr>
          <w:rFonts w:ascii="Times New Roman" w:hAnsi="Times New Roman" w:eastAsia="Times New Roman" w:cs="Times New Roman"/>
          <w:noProof w:val="0"/>
          <w:sz w:val="24"/>
          <w:szCs w:val="24"/>
          <w:lang w:val="en-US"/>
        </w:rPr>
        <w:t xml:space="preserve">s reading and the conversation-discussion between the four poets around the themes previously </w:t>
      </w:r>
      <w:r w:rsidRPr="65B889F9" w:rsidR="007D03A8">
        <w:rPr>
          <w:rFonts w:ascii="Times New Roman" w:hAnsi="Times New Roman" w:eastAsia="Times New Roman" w:cs="Times New Roman"/>
          <w:noProof w:val="0"/>
          <w:sz w:val="24"/>
          <w:szCs w:val="24"/>
          <w:lang w:val="en-US"/>
        </w:rPr>
        <w:t>identified</w:t>
      </w:r>
      <w:r w:rsidRPr="65B889F9" w:rsidR="007D03A8">
        <w:rPr>
          <w:rFonts w:ascii="Times New Roman" w:hAnsi="Times New Roman" w:eastAsia="Times New Roman" w:cs="Times New Roman"/>
          <w:noProof w:val="0"/>
          <w:sz w:val="24"/>
          <w:szCs w:val="24"/>
          <w:lang w:val="en-US"/>
        </w:rPr>
        <w:t>.</w:t>
      </w:r>
      <w:r w:rsidRPr="65B889F9" w:rsidR="009C1918">
        <w:rPr>
          <w:rFonts w:ascii="Times New Roman" w:hAnsi="Times New Roman" w:eastAsia="Times New Roman" w:cs="Times New Roman"/>
          <w:noProof w:val="0"/>
          <w:sz w:val="24"/>
          <w:szCs w:val="24"/>
          <w:lang w:val="en-US"/>
        </w:rPr>
        <w:t xml:space="preserve"> </w:t>
      </w:r>
      <w:r w:rsidRPr="65B889F9" w:rsidR="009C1918">
        <w:rPr>
          <w:rFonts w:ascii="Times New Roman" w:hAnsi="Times New Roman" w:eastAsia="Times New Roman" w:cs="Times New Roman"/>
          <w:noProof w:val="0"/>
          <w:sz w:val="24"/>
          <w:szCs w:val="24"/>
          <w:lang w:val="en-US"/>
        </w:rPr>
        <w:t xml:space="preserve">This set-up is informed by the conviction that poets are public intellectuals as well as creators, and that </w:t>
      </w:r>
      <w:r w:rsidRPr="65B889F9" w:rsidR="00BF3792">
        <w:rPr>
          <w:rFonts w:ascii="Times New Roman" w:hAnsi="Times New Roman" w:eastAsia="Times New Roman" w:cs="Times New Roman"/>
          <w:noProof w:val="0"/>
          <w:sz w:val="24"/>
          <w:szCs w:val="24"/>
          <w:lang w:val="en-US"/>
        </w:rPr>
        <w:t>thought and poetry, and poetry and politics, can be fruitfully intertwined.</w:t>
      </w:r>
    </w:p>
    <w:p w:rsidR="00030819" w:rsidP="65B889F9" w:rsidRDefault="009F40B2" w14:paraId="6CEC41F0" w14:textId="363DDCD0">
      <w:pPr>
        <w:pStyle w:val="Normal"/>
        <w:widowControl w:val="0"/>
        <w:suppressLineNumbers w:val="0"/>
        <w:bidi w:val="0"/>
        <w:spacing w:before="0" w:beforeAutospacing="off" w:after="0" w:afterAutospacing="off" w:line="480" w:lineRule="auto"/>
        <w:ind w:left="0" w:right="0" w:firstLine="720"/>
        <w:jc w:val="left"/>
        <w:rPr>
          <w:rFonts w:ascii="Times New Roman" w:hAnsi="Times New Roman" w:eastAsia="Times New Roman" w:cs="Times New Roman"/>
          <w:noProof w:val="0"/>
          <w:sz w:val="24"/>
          <w:szCs w:val="24"/>
          <w:lang w:val="en-US"/>
        </w:rPr>
      </w:pPr>
      <w:r w:rsidRPr="745201B6" w:rsidR="009F40B2">
        <w:rPr>
          <w:rFonts w:ascii="Times New Roman" w:hAnsi="Times New Roman" w:eastAsia="Times New Roman" w:cs="Times New Roman"/>
          <w:noProof w:val="0"/>
          <w:sz w:val="24"/>
          <w:szCs w:val="24"/>
          <w:lang w:val="en-US"/>
        </w:rPr>
        <w:t xml:space="preserve">This set-up is also informed </w:t>
      </w:r>
      <w:r w:rsidRPr="745201B6" w:rsidR="00C05AC6">
        <w:rPr>
          <w:rFonts w:ascii="Times New Roman" w:hAnsi="Times New Roman" w:eastAsia="Times New Roman" w:cs="Times New Roman"/>
          <w:noProof w:val="0"/>
          <w:sz w:val="24"/>
          <w:szCs w:val="24"/>
          <w:lang w:val="en-US"/>
        </w:rPr>
        <w:t xml:space="preserve">by a </w:t>
      </w:r>
      <w:r w:rsidRPr="745201B6" w:rsidR="00F66D53">
        <w:rPr>
          <w:rFonts w:ascii="Times New Roman" w:hAnsi="Times New Roman" w:eastAsia="Times New Roman" w:cs="Times New Roman"/>
          <w:noProof w:val="0"/>
          <w:sz w:val="24"/>
          <w:szCs w:val="24"/>
          <w:lang w:val="en-US"/>
        </w:rPr>
        <w:t>predilection for</w:t>
      </w:r>
      <w:r w:rsidRPr="745201B6" w:rsidR="00C05AC6">
        <w:rPr>
          <w:rFonts w:ascii="Times New Roman" w:hAnsi="Times New Roman" w:eastAsia="Times New Roman" w:cs="Times New Roman"/>
          <w:noProof w:val="0"/>
          <w:sz w:val="24"/>
          <w:szCs w:val="24"/>
          <w:lang w:val="en-US"/>
        </w:rPr>
        <w:t xml:space="preserve"> </w:t>
      </w:r>
      <w:r w:rsidRPr="745201B6" w:rsidR="00F66D53">
        <w:rPr>
          <w:rFonts w:ascii="Times New Roman" w:hAnsi="Times New Roman" w:eastAsia="Times New Roman" w:cs="Times New Roman"/>
          <w:noProof w:val="0"/>
          <w:sz w:val="24"/>
          <w:szCs w:val="24"/>
          <w:lang w:val="en-US"/>
        </w:rPr>
        <w:t xml:space="preserve">speculative thinking, </w:t>
      </w:r>
      <w:r w:rsidRPr="745201B6" w:rsidR="00C05AC6">
        <w:rPr>
          <w:rFonts w:ascii="Times New Roman" w:hAnsi="Times New Roman" w:eastAsia="Times New Roman" w:cs="Times New Roman"/>
          <w:noProof w:val="0"/>
          <w:sz w:val="24"/>
          <w:szCs w:val="24"/>
          <w:lang w:val="en-US"/>
        </w:rPr>
        <w:t>experimentality</w:t>
      </w:r>
      <w:r w:rsidRPr="745201B6" w:rsidR="00F66D53">
        <w:rPr>
          <w:rFonts w:ascii="Times New Roman" w:hAnsi="Times New Roman" w:eastAsia="Times New Roman" w:cs="Times New Roman"/>
          <w:noProof w:val="0"/>
          <w:sz w:val="24"/>
          <w:szCs w:val="24"/>
          <w:lang w:val="en-US"/>
        </w:rPr>
        <w:t>,</w:t>
      </w:r>
      <w:r w:rsidRPr="745201B6" w:rsidR="00C05AC6">
        <w:rPr>
          <w:rFonts w:ascii="Times New Roman" w:hAnsi="Times New Roman" w:eastAsia="Times New Roman" w:cs="Times New Roman"/>
          <w:noProof w:val="0"/>
          <w:sz w:val="24"/>
          <w:szCs w:val="24"/>
          <w:lang w:val="en-US"/>
        </w:rPr>
        <w:t xml:space="preserve"> and adventure</w:t>
      </w:r>
      <w:r w:rsidRPr="745201B6" w:rsidR="00817435">
        <w:rPr>
          <w:rFonts w:ascii="Times New Roman" w:hAnsi="Times New Roman" w:eastAsia="Times New Roman" w:cs="Times New Roman"/>
          <w:noProof w:val="0"/>
          <w:sz w:val="24"/>
          <w:szCs w:val="24"/>
          <w:lang w:val="en-US"/>
        </w:rPr>
        <w:t xml:space="preserve">. None of us knew how this event was going to turn out. The poets </w:t>
      </w:r>
      <w:r w:rsidRPr="745201B6" w:rsidR="00D91BEE">
        <w:rPr>
          <w:rFonts w:ascii="Times New Roman" w:hAnsi="Times New Roman" w:eastAsia="Times New Roman" w:cs="Times New Roman"/>
          <w:noProof w:val="0"/>
          <w:sz w:val="24"/>
          <w:szCs w:val="24"/>
          <w:lang w:val="en-US"/>
        </w:rPr>
        <w:t xml:space="preserve">knew each other </w:t>
      </w:r>
      <w:r w:rsidRPr="745201B6" w:rsidR="006F5F00">
        <w:rPr>
          <w:rFonts w:ascii="Times New Roman" w:hAnsi="Times New Roman" w:eastAsia="Times New Roman" w:cs="Times New Roman"/>
          <w:noProof w:val="0"/>
          <w:sz w:val="24"/>
          <w:szCs w:val="24"/>
          <w:lang w:val="en-US"/>
        </w:rPr>
        <w:t>only cursorily, if they had met at all</w:t>
      </w:r>
      <w:r w:rsidRPr="745201B6" w:rsidR="00817435">
        <w:rPr>
          <w:rFonts w:ascii="Times New Roman" w:hAnsi="Times New Roman" w:eastAsia="Times New Roman" w:cs="Times New Roman"/>
          <w:noProof w:val="0"/>
          <w:sz w:val="24"/>
          <w:szCs w:val="24"/>
          <w:lang w:val="en-US"/>
        </w:rPr>
        <w:t xml:space="preserve">, and </w:t>
      </w:r>
      <w:r w:rsidRPr="745201B6" w:rsidR="006F5F00">
        <w:rPr>
          <w:rFonts w:ascii="Times New Roman" w:hAnsi="Times New Roman" w:eastAsia="Times New Roman" w:cs="Times New Roman"/>
          <w:noProof w:val="0"/>
          <w:sz w:val="24"/>
          <w:szCs w:val="24"/>
          <w:lang w:val="en-US"/>
        </w:rPr>
        <w:t xml:space="preserve">they </w:t>
      </w:r>
      <w:r w:rsidRPr="745201B6" w:rsidR="00817435">
        <w:rPr>
          <w:rFonts w:ascii="Times New Roman" w:hAnsi="Times New Roman" w:eastAsia="Times New Roman" w:cs="Times New Roman"/>
          <w:noProof w:val="0"/>
          <w:sz w:val="24"/>
          <w:szCs w:val="24"/>
          <w:lang w:val="en-US"/>
        </w:rPr>
        <w:t>had not worked with each other before</w:t>
      </w:r>
      <w:r w:rsidRPr="745201B6" w:rsidR="006F5F00">
        <w:rPr>
          <w:rFonts w:ascii="Times New Roman" w:hAnsi="Times New Roman" w:eastAsia="Times New Roman" w:cs="Times New Roman"/>
          <w:noProof w:val="0"/>
          <w:sz w:val="24"/>
          <w:szCs w:val="24"/>
          <w:lang w:val="en-US"/>
        </w:rPr>
        <w:t xml:space="preserve">. </w:t>
      </w:r>
      <w:r w:rsidRPr="745201B6" w:rsidR="007059DD">
        <w:rPr>
          <w:rFonts w:ascii="Times New Roman" w:hAnsi="Times New Roman" w:eastAsia="Times New Roman" w:cs="Times New Roman"/>
          <w:noProof w:val="0"/>
          <w:sz w:val="24"/>
          <w:szCs w:val="24"/>
          <w:lang w:val="en-US"/>
        </w:rPr>
        <w:t>Eleanor Rees had been part of the conception of the event;</w:t>
      </w:r>
      <w:r w:rsidRPr="745201B6" w:rsidR="00A95616">
        <w:rPr>
          <w:rFonts w:ascii="Times New Roman" w:hAnsi="Times New Roman" w:eastAsia="Times New Roman" w:cs="Times New Roman"/>
          <w:noProof w:val="0"/>
          <w:sz w:val="24"/>
          <w:szCs w:val="24"/>
          <w:lang w:val="en-US"/>
        </w:rPr>
        <w:t xml:space="preserve"> </w:t>
      </w:r>
      <w:r w:rsidRPr="745201B6" w:rsidR="007059DD">
        <w:rPr>
          <w:rFonts w:ascii="Times New Roman" w:hAnsi="Times New Roman" w:eastAsia="Times New Roman" w:cs="Times New Roman"/>
          <w:noProof w:val="0"/>
          <w:sz w:val="24"/>
          <w:szCs w:val="24"/>
          <w:lang w:val="en-US"/>
        </w:rPr>
        <w:t xml:space="preserve">Greg Quiery, Mary Noonan and Matthew Geden </w:t>
      </w:r>
      <w:r w:rsidRPr="745201B6" w:rsidR="006F5F00">
        <w:rPr>
          <w:rFonts w:ascii="Times New Roman" w:hAnsi="Times New Roman" w:eastAsia="Times New Roman" w:cs="Times New Roman"/>
          <w:noProof w:val="0"/>
          <w:sz w:val="24"/>
          <w:szCs w:val="24"/>
          <w:lang w:val="en-US"/>
        </w:rPr>
        <w:t xml:space="preserve">were invited by Paul Casey and Cornelia </w:t>
      </w:r>
      <w:r w:rsidRPr="745201B6" w:rsidR="73922555">
        <w:rPr>
          <w:rFonts w:ascii="Times New Roman" w:hAnsi="Times New Roman" w:eastAsia="Times New Roman" w:cs="Times New Roman"/>
          <w:noProof w:val="0"/>
          <w:sz w:val="24"/>
          <w:szCs w:val="24"/>
          <w:lang w:val="en-US"/>
        </w:rPr>
        <w:t>Gräbner</w:t>
      </w:r>
      <w:r w:rsidRPr="745201B6" w:rsidR="002350B6">
        <w:rPr>
          <w:rFonts w:ascii="Times New Roman" w:hAnsi="Times New Roman" w:eastAsia="Times New Roman" w:cs="Times New Roman"/>
          <w:noProof w:val="0"/>
          <w:sz w:val="24"/>
          <w:szCs w:val="24"/>
          <w:lang w:val="en-US"/>
        </w:rPr>
        <w:t xml:space="preserve"> </w:t>
      </w:r>
      <w:r w:rsidRPr="745201B6" w:rsidR="31BDD4C3">
        <w:rPr>
          <w:rFonts w:ascii="Times New Roman" w:hAnsi="Times New Roman" w:eastAsia="Times New Roman" w:cs="Times New Roman"/>
          <w:noProof w:val="0"/>
          <w:sz w:val="24"/>
          <w:szCs w:val="24"/>
          <w:lang w:val="en-US"/>
        </w:rPr>
        <w:t>based on</w:t>
      </w:r>
      <w:r w:rsidRPr="745201B6" w:rsidR="00E75D38">
        <w:rPr>
          <w:rFonts w:ascii="Times New Roman" w:hAnsi="Times New Roman" w:eastAsia="Times New Roman" w:cs="Times New Roman"/>
          <w:noProof w:val="0"/>
          <w:sz w:val="24"/>
          <w:szCs w:val="24"/>
          <w:lang w:val="en-US"/>
        </w:rPr>
        <w:t xml:space="preserve"> </w:t>
      </w:r>
      <w:r w:rsidRPr="745201B6" w:rsidR="00F477BF">
        <w:rPr>
          <w:rFonts w:ascii="Times New Roman" w:hAnsi="Times New Roman" w:eastAsia="Times New Roman" w:cs="Times New Roman"/>
          <w:noProof w:val="0"/>
          <w:sz w:val="24"/>
          <w:szCs w:val="24"/>
          <w:lang w:val="en-US"/>
        </w:rPr>
        <w:t xml:space="preserve">their </w:t>
      </w:r>
      <w:r w:rsidRPr="745201B6" w:rsidR="56293547">
        <w:rPr>
          <w:rFonts w:ascii="Times New Roman" w:hAnsi="Times New Roman" w:eastAsia="Times New Roman" w:cs="Times New Roman"/>
          <w:noProof w:val="0"/>
          <w:sz w:val="24"/>
          <w:szCs w:val="24"/>
          <w:lang w:val="en-US"/>
        </w:rPr>
        <w:t>work</w:t>
      </w:r>
      <w:r w:rsidRPr="745201B6" w:rsidR="002350B6">
        <w:rPr>
          <w:rFonts w:ascii="Times New Roman" w:hAnsi="Times New Roman" w:eastAsia="Times New Roman" w:cs="Times New Roman"/>
          <w:noProof w:val="0"/>
          <w:sz w:val="24"/>
          <w:szCs w:val="24"/>
          <w:lang w:val="en-US"/>
        </w:rPr>
        <w:t xml:space="preserve"> and experience</w:t>
      </w:r>
      <w:r w:rsidRPr="745201B6" w:rsidR="00CE2A07">
        <w:rPr>
          <w:rFonts w:ascii="Times New Roman" w:hAnsi="Times New Roman" w:eastAsia="Times New Roman" w:cs="Times New Roman"/>
          <w:noProof w:val="0"/>
          <w:sz w:val="24"/>
          <w:szCs w:val="24"/>
          <w:lang w:val="en-US"/>
        </w:rPr>
        <w:t xml:space="preserve">, </w:t>
      </w:r>
      <w:r w:rsidRPr="745201B6" w:rsidR="00F477BF">
        <w:rPr>
          <w:rFonts w:ascii="Times New Roman" w:hAnsi="Times New Roman" w:eastAsia="Times New Roman" w:cs="Times New Roman"/>
          <w:noProof w:val="0"/>
          <w:sz w:val="24"/>
          <w:szCs w:val="24"/>
          <w:lang w:val="en-US"/>
        </w:rPr>
        <w:t xml:space="preserve">a </w:t>
      </w:r>
      <w:r w:rsidRPr="745201B6" w:rsidR="3084CFE4">
        <w:rPr>
          <w:rFonts w:ascii="Times New Roman" w:hAnsi="Times New Roman" w:eastAsia="Times New Roman" w:cs="Times New Roman"/>
          <w:noProof w:val="0"/>
          <w:sz w:val="24"/>
          <w:szCs w:val="24"/>
          <w:lang w:val="en-US"/>
        </w:rPr>
        <w:t>process</w:t>
      </w:r>
      <w:r w:rsidRPr="745201B6" w:rsidR="00CE2A07">
        <w:rPr>
          <w:rFonts w:ascii="Times New Roman" w:hAnsi="Times New Roman" w:eastAsia="Times New Roman" w:cs="Times New Roman"/>
          <w:noProof w:val="0"/>
          <w:sz w:val="24"/>
          <w:szCs w:val="24"/>
          <w:lang w:val="en-US"/>
        </w:rPr>
        <w:t xml:space="preserve"> that Paul and Cornelia reflect on in the conversation-interview that is included in </w:t>
      </w:r>
      <w:r w:rsidRPr="745201B6" w:rsidR="00CE2A07">
        <w:rPr>
          <w:rFonts w:ascii="Times New Roman" w:hAnsi="Times New Roman" w:eastAsia="Times New Roman" w:cs="Times New Roman"/>
          <w:noProof w:val="0"/>
          <w:sz w:val="24"/>
          <w:szCs w:val="24"/>
          <w:lang w:val="en-US"/>
        </w:rPr>
        <w:t>this special issue.</w:t>
      </w:r>
      <w:r w:rsidRPr="745201B6" w:rsidR="00122A76">
        <w:rPr>
          <w:rFonts w:ascii="Times New Roman" w:hAnsi="Times New Roman" w:eastAsia="Times New Roman" w:cs="Times New Roman"/>
          <w:noProof w:val="0"/>
          <w:sz w:val="24"/>
          <w:szCs w:val="24"/>
          <w:lang w:val="en-US"/>
        </w:rPr>
        <w:t xml:space="preserve"> The </w:t>
      </w:r>
      <w:r w:rsidRPr="745201B6" w:rsidR="00030819">
        <w:rPr>
          <w:rFonts w:ascii="Times New Roman" w:hAnsi="Times New Roman" w:eastAsia="Times New Roman" w:cs="Times New Roman"/>
          <w:noProof w:val="0"/>
          <w:sz w:val="24"/>
          <w:szCs w:val="24"/>
          <w:lang w:val="en-US"/>
        </w:rPr>
        <w:t xml:space="preserve">invitation to the event </w:t>
      </w:r>
      <w:r w:rsidRPr="745201B6" w:rsidR="00030819">
        <w:rPr>
          <w:rFonts w:ascii="Times New Roman" w:hAnsi="Times New Roman" w:eastAsia="Times New Roman" w:cs="Times New Roman"/>
          <w:noProof w:val="0"/>
          <w:sz w:val="24"/>
          <w:szCs w:val="24"/>
          <w:lang w:val="en-US"/>
        </w:rPr>
        <w:t>proposed an intellectual engagement that went far beyond</w:t>
      </w:r>
      <w:r w:rsidRPr="745201B6" w:rsidR="00030819">
        <w:rPr>
          <w:rFonts w:ascii="Times New Roman" w:hAnsi="Times New Roman" w:eastAsia="Times New Roman" w:cs="Times New Roman"/>
          <w:noProof w:val="0"/>
          <w:sz w:val="24"/>
          <w:szCs w:val="24"/>
          <w:lang w:val="en-US"/>
        </w:rPr>
        <w:t xml:space="preserve"> the</w:t>
      </w:r>
      <w:r w:rsidRPr="745201B6" w:rsidR="00030819">
        <w:rPr>
          <w:rFonts w:ascii="Times New Roman" w:hAnsi="Times New Roman" w:eastAsia="Times New Roman" w:cs="Times New Roman"/>
          <w:noProof w:val="0"/>
          <w:sz w:val="24"/>
          <w:szCs w:val="24"/>
          <w:lang w:val="en-US"/>
        </w:rPr>
        <w:t xml:space="preserve"> clearly </w:t>
      </w:r>
      <w:r w:rsidRPr="745201B6" w:rsidR="00030819">
        <w:rPr>
          <w:rFonts w:ascii="Times New Roman" w:hAnsi="Times New Roman" w:eastAsia="Times New Roman" w:cs="Times New Roman"/>
          <w:noProof w:val="0"/>
          <w:sz w:val="24"/>
          <w:szCs w:val="24"/>
          <w:lang w:val="en-US"/>
        </w:rPr>
        <w:t>boundaried</w:t>
      </w:r>
      <w:r w:rsidRPr="745201B6" w:rsidR="00030819">
        <w:rPr>
          <w:rFonts w:ascii="Times New Roman" w:hAnsi="Times New Roman" w:eastAsia="Times New Roman" w:cs="Times New Roman"/>
          <w:noProof w:val="0"/>
          <w:sz w:val="24"/>
          <w:szCs w:val="24"/>
          <w:lang w:val="en-US"/>
        </w:rPr>
        <w:t xml:space="preserve"> time and space</w:t>
      </w:r>
      <w:r w:rsidRPr="745201B6" w:rsidR="00030819">
        <w:rPr>
          <w:rFonts w:ascii="Times New Roman" w:hAnsi="Times New Roman" w:eastAsia="Times New Roman" w:cs="Times New Roman"/>
          <w:noProof w:val="0"/>
          <w:sz w:val="24"/>
          <w:szCs w:val="24"/>
          <w:lang w:val="en-US"/>
        </w:rPr>
        <w:t xml:space="preserve"> of the </w:t>
      </w:r>
      <w:r w:rsidRPr="745201B6" w:rsidR="00FD4944">
        <w:rPr>
          <w:rFonts w:ascii="Times New Roman" w:hAnsi="Times New Roman" w:eastAsia="Times New Roman" w:cs="Times New Roman"/>
          <w:noProof w:val="0"/>
          <w:sz w:val="24"/>
          <w:szCs w:val="24"/>
          <w:lang w:val="en-US"/>
        </w:rPr>
        <w:t>occasion itself</w:t>
      </w:r>
      <w:r w:rsidRPr="745201B6" w:rsidR="007D21DA">
        <w:rPr>
          <w:rFonts w:ascii="Times New Roman" w:hAnsi="Times New Roman" w:eastAsia="Times New Roman" w:cs="Times New Roman"/>
          <w:noProof w:val="0"/>
          <w:sz w:val="24"/>
          <w:szCs w:val="24"/>
          <w:lang w:val="en-US"/>
        </w:rPr>
        <w:t xml:space="preserve">. It demanded from the moderator </w:t>
      </w:r>
      <w:r w:rsidRPr="745201B6" w:rsidR="00B83424">
        <w:rPr>
          <w:rFonts w:ascii="Times New Roman" w:hAnsi="Times New Roman" w:eastAsia="Times New Roman" w:cs="Times New Roman"/>
          <w:noProof w:val="0"/>
          <w:sz w:val="24"/>
          <w:szCs w:val="24"/>
          <w:lang w:val="en-US"/>
        </w:rPr>
        <w:t xml:space="preserve">/ curator an ability to </w:t>
      </w:r>
      <w:r w:rsidRPr="745201B6" w:rsidR="005935D1">
        <w:rPr>
          <w:rFonts w:ascii="Times New Roman" w:hAnsi="Times New Roman" w:eastAsia="Times New Roman" w:cs="Times New Roman"/>
          <w:noProof w:val="0"/>
          <w:sz w:val="24"/>
          <w:szCs w:val="24"/>
          <w:lang w:val="en-US"/>
        </w:rPr>
        <w:t xml:space="preserve">create a confluence, to </w:t>
      </w:r>
      <w:r w:rsidRPr="745201B6" w:rsidR="00E1744E">
        <w:rPr>
          <w:rFonts w:ascii="Times New Roman" w:hAnsi="Times New Roman" w:eastAsia="Times New Roman" w:cs="Times New Roman"/>
          <w:noProof w:val="0"/>
          <w:sz w:val="24"/>
          <w:szCs w:val="24"/>
          <w:lang w:val="en-US"/>
        </w:rPr>
        <w:t>hold a space</w:t>
      </w:r>
      <w:r w:rsidRPr="745201B6" w:rsidR="005935D1">
        <w:rPr>
          <w:rFonts w:ascii="Times New Roman" w:hAnsi="Times New Roman" w:eastAsia="Times New Roman" w:cs="Times New Roman"/>
          <w:noProof w:val="0"/>
          <w:sz w:val="24"/>
          <w:szCs w:val="24"/>
          <w:lang w:val="en-US"/>
        </w:rPr>
        <w:t>,</w:t>
      </w:r>
      <w:r w:rsidRPr="745201B6" w:rsidR="00E1744E">
        <w:rPr>
          <w:rFonts w:ascii="Times New Roman" w:hAnsi="Times New Roman" w:eastAsia="Times New Roman" w:cs="Times New Roman"/>
          <w:noProof w:val="0"/>
          <w:sz w:val="24"/>
          <w:szCs w:val="24"/>
          <w:lang w:val="en-US"/>
        </w:rPr>
        <w:t xml:space="preserve"> and </w:t>
      </w:r>
      <w:r w:rsidRPr="745201B6" w:rsidR="005935D1">
        <w:rPr>
          <w:rFonts w:ascii="Times New Roman" w:hAnsi="Times New Roman" w:eastAsia="Times New Roman" w:cs="Times New Roman"/>
          <w:noProof w:val="0"/>
          <w:sz w:val="24"/>
          <w:szCs w:val="24"/>
          <w:lang w:val="en-US"/>
        </w:rPr>
        <w:t xml:space="preserve">to allow space within while also holding and directing </w:t>
      </w:r>
      <w:r w:rsidRPr="745201B6" w:rsidR="00E1744E">
        <w:rPr>
          <w:rFonts w:ascii="Times New Roman" w:hAnsi="Times New Roman" w:eastAsia="Times New Roman" w:cs="Times New Roman"/>
          <w:noProof w:val="0"/>
          <w:sz w:val="24"/>
          <w:szCs w:val="24"/>
          <w:lang w:val="en-US"/>
        </w:rPr>
        <w:t>a conversation-discussion that might go off into unexpected directions</w:t>
      </w:r>
      <w:r w:rsidRPr="745201B6" w:rsidR="00937E1E">
        <w:rPr>
          <w:rFonts w:ascii="Times New Roman" w:hAnsi="Times New Roman" w:eastAsia="Times New Roman" w:cs="Times New Roman"/>
          <w:noProof w:val="0"/>
          <w:sz w:val="24"/>
          <w:szCs w:val="24"/>
          <w:lang w:val="en-US"/>
        </w:rPr>
        <w:t>, and any responsibly festival director would have needed to trust a curator or moderator to do just this.</w:t>
      </w:r>
    </w:p>
    <w:p w:rsidR="00B33CDF" w:rsidP="65B889F9" w:rsidRDefault="008952D4" w14:paraId="20C8FB04" w14:textId="36C1445D">
      <w:pPr>
        <w:widowControl w:val="0"/>
        <w:spacing w:line="480" w:lineRule="auto"/>
        <w:ind w:firstLine="720"/>
        <w:rPr>
          <w:rFonts w:ascii="Times New Roman" w:hAnsi="Times New Roman" w:eastAsia="Times New Roman" w:cs="Times New Roman"/>
          <w:noProof w:val="0"/>
          <w:sz w:val="24"/>
          <w:szCs w:val="24"/>
          <w:lang w:val="en-US"/>
        </w:rPr>
      </w:pPr>
      <w:r w:rsidRPr="65B889F9" w:rsidR="008952D4">
        <w:rPr>
          <w:rFonts w:ascii="Times New Roman" w:hAnsi="Times New Roman" w:eastAsia="Times New Roman" w:cs="Times New Roman"/>
          <w:noProof w:val="0"/>
          <w:sz w:val="24"/>
          <w:szCs w:val="24"/>
          <w:lang w:val="en-US"/>
        </w:rPr>
        <w:t xml:space="preserve">The speculative and adventurous unfolded in an environment of trust. </w:t>
      </w:r>
      <w:r w:rsidRPr="65B889F9" w:rsidR="00AB1051">
        <w:rPr>
          <w:rFonts w:ascii="Times New Roman" w:hAnsi="Times New Roman" w:eastAsia="Times New Roman" w:cs="Times New Roman"/>
          <w:noProof w:val="0"/>
          <w:sz w:val="24"/>
          <w:szCs w:val="24"/>
          <w:lang w:val="en-US"/>
        </w:rPr>
        <w:t>Few directors of poetry festivals would have been willing to take a leap into the speculative</w:t>
      </w:r>
      <w:r w:rsidRPr="65B889F9" w:rsidR="00AB1051">
        <w:rPr>
          <w:rFonts w:ascii="Times New Roman" w:hAnsi="Times New Roman" w:eastAsia="Times New Roman" w:cs="Times New Roman"/>
          <w:noProof w:val="0"/>
          <w:sz w:val="24"/>
          <w:szCs w:val="24"/>
          <w:lang w:val="en-US"/>
        </w:rPr>
        <w:t xml:space="preserve"> and experimental</w:t>
      </w:r>
      <w:r w:rsidRPr="65B889F9" w:rsidR="00AB1051">
        <w:rPr>
          <w:rFonts w:ascii="Times New Roman" w:hAnsi="Times New Roman" w:eastAsia="Times New Roman" w:cs="Times New Roman"/>
          <w:noProof w:val="0"/>
          <w:sz w:val="24"/>
          <w:szCs w:val="24"/>
          <w:lang w:val="en-US"/>
        </w:rPr>
        <w:t>, as Paul Casey did</w:t>
      </w:r>
      <w:r w:rsidRPr="65B889F9" w:rsidR="00D30BF6">
        <w:rPr>
          <w:rFonts w:ascii="Times New Roman" w:hAnsi="Times New Roman" w:eastAsia="Times New Roman" w:cs="Times New Roman"/>
          <w:noProof w:val="0"/>
          <w:sz w:val="24"/>
          <w:szCs w:val="24"/>
          <w:lang w:val="en-US"/>
        </w:rPr>
        <w:t>.</w:t>
      </w:r>
      <w:r w:rsidRPr="65B889F9" w:rsidR="0066715B">
        <w:rPr>
          <w:rFonts w:ascii="Times New Roman" w:hAnsi="Times New Roman" w:eastAsia="Times New Roman" w:cs="Times New Roman"/>
          <w:noProof w:val="0"/>
          <w:sz w:val="24"/>
          <w:szCs w:val="24"/>
          <w:lang w:val="en-US"/>
        </w:rPr>
        <w:t xml:space="preserve"> Due to her </w:t>
      </w:r>
      <w:r w:rsidRPr="65B889F9" w:rsidR="006A2C4E">
        <w:rPr>
          <w:rFonts w:ascii="Times New Roman" w:hAnsi="Times New Roman" w:eastAsia="Times New Roman" w:cs="Times New Roman"/>
          <w:noProof w:val="0"/>
          <w:sz w:val="24"/>
          <w:szCs w:val="24"/>
          <w:lang w:val="en-US"/>
        </w:rPr>
        <w:t>previous</w:t>
      </w:r>
      <w:r w:rsidRPr="65B889F9" w:rsidR="006A2C4E">
        <w:rPr>
          <w:rFonts w:ascii="Times New Roman" w:hAnsi="Times New Roman" w:eastAsia="Times New Roman" w:cs="Times New Roman"/>
          <w:noProof w:val="0"/>
          <w:sz w:val="24"/>
          <w:szCs w:val="24"/>
          <w:lang w:val="en-US"/>
        </w:rPr>
        <w:t xml:space="preserve"> </w:t>
      </w:r>
      <w:r w:rsidRPr="65B889F9" w:rsidR="00674135">
        <w:rPr>
          <w:rFonts w:ascii="Times New Roman" w:hAnsi="Times New Roman" w:eastAsia="Times New Roman" w:cs="Times New Roman"/>
          <w:noProof w:val="0"/>
          <w:sz w:val="24"/>
          <w:szCs w:val="24"/>
          <w:lang w:val="en-US"/>
        </w:rPr>
        <w:t>contact with</w:t>
      </w:r>
      <w:r w:rsidRPr="65B889F9" w:rsidR="006A2C4E">
        <w:rPr>
          <w:rFonts w:ascii="Times New Roman" w:hAnsi="Times New Roman" w:eastAsia="Times New Roman" w:cs="Times New Roman"/>
          <w:noProof w:val="0"/>
          <w:sz w:val="24"/>
          <w:szCs w:val="24"/>
          <w:lang w:val="en-US"/>
        </w:rPr>
        <w:t xml:space="preserve"> the </w:t>
      </w:r>
      <w:r w:rsidRPr="65B889F9" w:rsidR="0D9B463B">
        <w:rPr>
          <w:rFonts w:ascii="Times New Roman" w:hAnsi="Times New Roman" w:eastAsia="Times New Roman" w:cs="Times New Roman"/>
          <w:noProof w:val="0"/>
          <w:sz w:val="24"/>
          <w:szCs w:val="24"/>
          <w:lang w:val="en-US"/>
        </w:rPr>
        <w:t xml:space="preserve">ó </w:t>
      </w:r>
      <w:r w:rsidRPr="65B889F9" w:rsidR="0D9B463B">
        <w:rPr>
          <w:rFonts w:ascii="Times New Roman" w:hAnsi="Times New Roman" w:eastAsia="Times New Roman" w:cs="Times New Roman"/>
          <w:noProof w:val="0"/>
          <w:sz w:val="24"/>
          <w:szCs w:val="24"/>
          <w:lang w:val="en-US"/>
        </w:rPr>
        <w:t>Bhéal</w:t>
      </w:r>
      <w:r w:rsidRPr="65B889F9" w:rsidR="00674135">
        <w:rPr>
          <w:rFonts w:ascii="Times New Roman" w:hAnsi="Times New Roman" w:eastAsia="Times New Roman" w:cs="Times New Roman"/>
          <w:noProof w:val="0"/>
          <w:sz w:val="24"/>
          <w:szCs w:val="24"/>
          <w:lang w:val="en-US"/>
        </w:rPr>
        <w:t>-trained poetry community</w:t>
      </w:r>
      <w:r w:rsidRPr="65B889F9" w:rsidR="0066715B">
        <w:rPr>
          <w:rFonts w:ascii="Times New Roman" w:hAnsi="Times New Roman" w:eastAsia="Times New Roman" w:cs="Times New Roman"/>
          <w:noProof w:val="0"/>
          <w:sz w:val="24"/>
          <w:szCs w:val="24"/>
          <w:lang w:val="en-US"/>
        </w:rPr>
        <w:t xml:space="preserve">, Cornelia </w:t>
      </w:r>
      <w:r w:rsidRPr="65B889F9" w:rsidR="00141085">
        <w:rPr>
          <w:rFonts w:ascii="Times New Roman" w:hAnsi="Times New Roman" w:eastAsia="Times New Roman" w:cs="Times New Roman"/>
          <w:noProof w:val="0"/>
          <w:sz w:val="24"/>
          <w:szCs w:val="24"/>
          <w:lang w:val="en-US"/>
        </w:rPr>
        <w:t>was also</w:t>
      </w:r>
      <w:r w:rsidRPr="65B889F9" w:rsidR="0066715B">
        <w:rPr>
          <w:rFonts w:ascii="Times New Roman" w:hAnsi="Times New Roman" w:eastAsia="Times New Roman" w:cs="Times New Roman"/>
          <w:noProof w:val="0"/>
          <w:sz w:val="24"/>
          <w:szCs w:val="24"/>
          <w:lang w:val="en-US"/>
        </w:rPr>
        <w:t xml:space="preserve"> certain that i</w:t>
      </w:r>
      <w:r w:rsidRPr="65B889F9" w:rsidR="00F7521B">
        <w:rPr>
          <w:rFonts w:ascii="Times New Roman" w:hAnsi="Times New Roman" w:eastAsia="Times New Roman" w:cs="Times New Roman"/>
          <w:noProof w:val="0"/>
          <w:sz w:val="24"/>
          <w:szCs w:val="24"/>
          <w:lang w:val="en-US"/>
        </w:rPr>
        <w:t xml:space="preserve">f </w:t>
      </w:r>
      <w:r w:rsidRPr="65B889F9" w:rsidR="00683CA7">
        <w:rPr>
          <w:rFonts w:ascii="Times New Roman" w:hAnsi="Times New Roman" w:eastAsia="Times New Roman" w:cs="Times New Roman"/>
          <w:noProof w:val="0"/>
          <w:sz w:val="24"/>
          <w:szCs w:val="24"/>
          <w:lang w:val="en-US"/>
        </w:rPr>
        <w:t xml:space="preserve">any festival audience was going to be able to stick with </w:t>
      </w:r>
      <w:r w:rsidRPr="65B889F9" w:rsidR="00733788">
        <w:rPr>
          <w:rFonts w:ascii="Times New Roman" w:hAnsi="Times New Roman" w:eastAsia="Times New Roman" w:cs="Times New Roman"/>
          <w:noProof w:val="0"/>
          <w:sz w:val="24"/>
          <w:szCs w:val="24"/>
          <w:lang w:val="en-US"/>
        </w:rPr>
        <w:t xml:space="preserve">potentially </w:t>
      </w:r>
      <w:r w:rsidRPr="65B889F9" w:rsidR="00683CA7">
        <w:rPr>
          <w:rFonts w:ascii="Times New Roman" w:hAnsi="Times New Roman" w:eastAsia="Times New Roman" w:cs="Times New Roman"/>
          <w:noProof w:val="0"/>
          <w:sz w:val="24"/>
          <w:szCs w:val="24"/>
          <w:lang w:val="en-US"/>
        </w:rPr>
        <w:t>unpredictable poetic-intellectual dynamic</w:t>
      </w:r>
      <w:r w:rsidRPr="65B889F9" w:rsidR="00F7521B">
        <w:rPr>
          <w:rFonts w:ascii="Times New Roman" w:hAnsi="Times New Roman" w:eastAsia="Times New Roman" w:cs="Times New Roman"/>
          <w:noProof w:val="0"/>
          <w:sz w:val="24"/>
          <w:szCs w:val="24"/>
          <w:lang w:val="en-US"/>
        </w:rPr>
        <w:t xml:space="preserve">s </w:t>
      </w:r>
      <w:r w:rsidRPr="65B889F9" w:rsidR="00F7521B">
        <w:rPr>
          <w:rFonts w:ascii="Times New Roman" w:hAnsi="Times New Roman" w:eastAsia="Times New Roman" w:cs="Times New Roman"/>
          <w:i w:val="1"/>
          <w:iCs w:val="1"/>
          <w:noProof w:val="0"/>
          <w:sz w:val="24"/>
          <w:szCs w:val="24"/>
          <w:lang w:val="en-US"/>
        </w:rPr>
        <w:t>and</w:t>
      </w:r>
      <w:r w:rsidRPr="65B889F9" w:rsidR="00F7521B">
        <w:rPr>
          <w:rFonts w:ascii="Times New Roman" w:hAnsi="Times New Roman" w:eastAsia="Times New Roman" w:cs="Times New Roman"/>
          <w:noProof w:val="0"/>
          <w:sz w:val="24"/>
          <w:szCs w:val="24"/>
          <w:lang w:val="en-US"/>
        </w:rPr>
        <w:t xml:space="preserve"> enjoy them</w:t>
      </w:r>
      <w:r w:rsidRPr="65B889F9" w:rsidR="00683CA7">
        <w:rPr>
          <w:rFonts w:ascii="Times New Roman" w:hAnsi="Times New Roman" w:eastAsia="Times New Roman" w:cs="Times New Roman"/>
          <w:noProof w:val="0"/>
          <w:sz w:val="24"/>
          <w:szCs w:val="24"/>
          <w:lang w:val="en-US"/>
        </w:rPr>
        <w:t xml:space="preserve">, it was going to be the </w:t>
      </w:r>
      <w:r w:rsidRPr="65B889F9" w:rsidR="00683CA7">
        <w:rPr>
          <w:rFonts w:ascii="Times New Roman" w:hAnsi="Times New Roman" w:eastAsia="Times New Roman" w:cs="Times New Roman"/>
          <w:noProof w:val="0"/>
          <w:sz w:val="24"/>
          <w:szCs w:val="24"/>
          <w:lang w:val="en-US"/>
        </w:rPr>
        <w:t>audience at the Winter Warmer</w:t>
      </w:r>
      <w:r w:rsidRPr="65B889F9" w:rsidR="00DC642F">
        <w:rPr>
          <w:rFonts w:ascii="Times New Roman" w:hAnsi="Times New Roman" w:eastAsia="Times New Roman" w:cs="Times New Roman"/>
          <w:noProof w:val="0"/>
          <w:sz w:val="24"/>
          <w:szCs w:val="24"/>
          <w:lang w:val="en-US"/>
        </w:rPr>
        <w:t xml:space="preserve">. </w:t>
      </w:r>
    </w:p>
    <w:p w:rsidR="002F035D" w:rsidP="65B889F9" w:rsidRDefault="002F035D" w14:paraId="0CED8E86" w14:textId="77777777">
      <w:pPr>
        <w:widowControl w:val="0"/>
        <w:spacing w:line="480" w:lineRule="auto"/>
        <w:rPr>
          <w:rFonts w:ascii="Times New Roman" w:hAnsi="Times New Roman" w:eastAsia="Times New Roman" w:cs="Times New Roman"/>
          <w:noProof w:val="0"/>
          <w:sz w:val="24"/>
          <w:szCs w:val="24"/>
          <w:lang w:val="en-US"/>
        </w:rPr>
      </w:pPr>
    </w:p>
    <w:p w:rsidR="002F035D" w:rsidP="65B889F9" w:rsidRDefault="00525DBC" w14:paraId="510E1349" w14:textId="16527CF5">
      <w:pPr>
        <w:widowControl w:val="0"/>
        <w:spacing w:line="480" w:lineRule="auto"/>
        <w:ind w:firstLine="720"/>
        <w:rPr>
          <w:rFonts w:ascii="Times New Roman" w:hAnsi="Times New Roman" w:eastAsia="Times New Roman" w:cs="Times New Roman"/>
          <w:noProof w:val="0"/>
          <w:sz w:val="24"/>
          <w:szCs w:val="24"/>
          <w:lang w:val="en-US"/>
        </w:rPr>
      </w:pPr>
      <w:r w:rsidRPr="65B889F9" w:rsidR="00525DBC">
        <w:rPr>
          <w:rFonts w:ascii="Times New Roman" w:hAnsi="Times New Roman" w:eastAsia="Times New Roman" w:cs="Times New Roman"/>
          <w:noProof w:val="0"/>
          <w:sz w:val="24"/>
          <w:szCs w:val="24"/>
          <w:lang w:val="en-US"/>
        </w:rPr>
        <w:t>The adventure</w:t>
      </w:r>
      <w:r w:rsidRPr="65B889F9" w:rsidR="002F035D">
        <w:rPr>
          <w:rFonts w:ascii="Times New Roman" w:hAnsi="Times New Roman" w:eastAsia="Times New Roman" w:cs="Times New Roman"/>
          <w:noProof w:val="0"/>
          <w:sz w:val="24"/>
          <w:szCs w:val="24"/>
          <w:lang w:val="en-US"/>
        </w:rPr>
        <w:t xml:space="preserve"> went well.</w:t>
      </w:r>
      <w:r w:rsidRPr="65B889F9" w:rsidR="00525DBC">
        <w:rPr>
          <w:rFonts w:ascii="Times New Roman" w:hAnsi="Times New Roman" w:eastAsia="Times New Roman" w:cs="Times New Roman"/>
          <w:noProof w:val="0"/>
          <w:sz w:val="24"/>
          <w:szCs w:val="24"/>
          <w:lang w:val="en-US"/>
        </w:rPr>
        <w:t xml:space="preserve"> The </w:t>
      </w:r>
      <w:r w:rsidRPr="65B889F9" w:rsidR="000359BA">
        <w:rPr>
          <w:rFonts w:ascii="Times New Roman" w:hAnsi="Times New Roman" w:eastAsia="Times New Roman" w:cs="Times New Roman"/>
          <w:noProof w:val="0"/>
          <w:sz w:val="24"/>
          <w:szCs w:val="24"/>
          <w:lang w:val="en-US"/>
        </w:rPr>
        <w:t>experiment succeeded.</w:t>
      </w:r>
    </w:p>
    <w:p w:rsidR="00592AB8" w:rsidP="65B889F9" w:rsidRDefault="00592AB8" w14:paraId="1B0CEBB3" w14:textId="77777777">
      <w:pPr>
        <w:widowControl w:val="0"/>
        <w:spacing w:line="480" w:lineRule="auto"/>
        <w:rPr>
          <w:rFonts w:ascii="Times New Roman" w:hAnsi="Times New Roman" w:eastAsia="Times New Roman" w:cs="Times New Roman"/>
          <w:noProof w:val="0"/>
          <w:sz w:val="24"/>
          <w:szCs w:val="24"/>
          <w:lang w:val="en-US"/>
        </w:rPr>
      </w:pPr>
    </w:p>
    <w:p w:rsidR="006A2FD2" w:rsidP="65B889F9" w:rsidRDefault="002F035D" w14:paraId="08933391" w14:textId="3283330A">
      <w:pPr>
        <w:widowControl w:val="0"/>
        <w:spacing w:line="480" w:lineRule="auto"/>
        <w:ind w:firstLine="720"/>
        <w:rPr>
          <w:rFonts w:ascii="Times New Roman" w:hAnsi="Times New Roman" w:eastAsia="Times New Roman" w:cs="Times New Roman"/>
          <w:noProof w:val="0"/>
          <w:sz w:val="24"/>
          <w:szCs w:val="24"/>
          <w:lang w:val="en-US"/>
        </w:rPr>
      </w:pPr>
      <w:r w:rsidRPr="65B889F9" w:rsidR="002F035D">
        <w:rPr>
          <w:rFonts w:ascii="Times New Roman" w:hAnsi="Times New Roman" w:eastAsia="Times New Roman" w:cs="Times New Roman"/>
          <w:noProof w:val="0"/>
          <w:sz w:val="24"/>
          <w:szCs w:val="24"/>
          <w:lang w:val="en-US"/>
        </w:rPr>
        <w:t xml:space="preserve">And because it did, </w:t>
      </w:r>
      <w:r w:rsidRPr="65B889F9" w:rsidR="006A2FD2">
        <w:rPr>
          <w:rFonts w:ascii="Times New Roman" w:hAnsi="Times New Roman" w:eastAsia="Times New Roman" w:cs="Times New Roman"/>
          <w:noProof w:val="0"/>
          <w:sz w:val="24"/>
          <w:szCs w:val="24"/>
          <w:lang w:val="en-US"/>
        </w:rPr>
        <w:t xml:space="preserve">we </w:t>
      </w:r>
      <w:r w:rsidRPr="65B889F9" w:rsidR="00641112">
        <w:rPr>
          <w:rFonts w:ascii="Times New Roman" w:hAnsi="Times New Roman" w:eastAsia="Times New Roman" w:cs="Times New Roman"/>
          <w:noProof w:val="0"/>
          <w:sz w:val="24"/>
          <w:szCs w:val="24"/>
          <w:lang w:val="en-US"/>
        </w:rPr>
        <w:t xml:space="preserve">can now </w:t>
      </w:r>
      <w:r w:rsidRPr="65B889F9" w:rsidR="006A2FD2">
        <w:rPr>
          <w:rFonts w:ascii="Times New Roman" w:hAnsi="Times New Roman" w:eastAsia="Times New Roman" w:cs="Times New Roman"/>
          <w:noProof w:val="0"/>
          <w:sz w:val="24"/>
          <w:szCs w:val="24"/>
          <w:lang w:val="en-US"/>
        </w:rPr>
        <w:t>account</w:t>
      </w:r>
      <w:r w:rsidRPr="65B889F9" w:rsidR="00EA2FBA">
        <w:rPr>
          <w:rFonts w:ascii="Times New Roman" w:hAnsi="Times New Roman" w:eastAsia="Times New Roman" w:cs="Times New Roman"/>
          <w:noProof w:val="0"/>
          <w:sz w:val="24"/>
          <w:szCs w:val="24"/>
          <w:lang w:val="en-US"/>
        </w:rPr>
        <w:t xml:space="preserve"> </w:t>
      </w:r>
      <w:r w:rsidRPr="65B889F9" w:rsidR="006A2FD2">
        <w:rPr>
          <w:rFonts w:ascii="Times New Roman" w:hAnsi="Times New Roman" w:eastAsia="Times New Roman" w:cs="Times New Roman"/>
          <w:noProof w:val="0"/>
          <w:sz w:val="24"/>
          <w:szCs w:val="24"/>
          <w:lang w:val="en-US"/>
        </w:rPr>
        <w:t>for and reflect on the various component</w:t>
      </w:r>
      <w:r w:rsidRPr="65B889F9" w:rsidR="00B32FA0">
        <w:rPr>
          <w:rFonts w:ascii="Times New Roman" w:hAnsi="Times New Roman" w:eastAsia="Times New Roman" w:cs="Times New Roman"/>
          <w:noProof w:val="0"/>
          <w:sz w:val="24"/>
          <w:szCs w:val="24"/>
          <w:lang w:val="en-US"/>
        </w:rPr>
        <w:t>s</w:t>
      </w:r>
      <w:r w:rsidRPr="65B889F9" w:rsidR="006A2FD2">
        <w:rPr>
          <w:rFonts w:ascii="Times New Roman" w:hAnsi="Times New Roman" w:eastAsia="Times New Roman" w:cs="Times New Roman"/>
          <w:noProof w:val="0"/>
          <w:sz w:val="24"/>
          <w:szCs w:val="24"/>
          <w:lang w:val="en-US"/>
        </w:rPr>
        <w:t xml:space="preserve"> that constellated this </w:t>
      </w:r>
      <w:r w:rsidRPr="65B889F9" w:rsidR="00B32FA0">
        <w:rPr>
          <w:rFonts w:ascii="Times New Roman" w:hAnsi="Times New Roman" w:eastAsia="Times New Roman" w:cs="Times New Roman"/>
          <w:noProof w:val="0"/>
          <w:sz w:val="24"/>
          <w:szCs w:val="24"/>
          <w:lang w:val="en-US"/>
        </w:rPr>
        <w:t xml:space="preserve">experimental and speculative </w:t>
      </w:r>
      <w:r w:rsidRPr="65B889F9" w:rsidR="006A2FD2">
        <w:rPr>
          <w:rFonts w:ascii="Times New Roman" w:hAnsi="Times New Roman" w:eastAsia="Times New Roman" w:cs="Times New Roman"/>
          <w:noProof w:val="0"/>
          <w:sz w:val="24"/>
          <w:szCs w:val="24"/>
          <w:lang w:val="en-US"/>
        </w:rPr>
        <w:t>event</w:t>
      </w:r>
      <w:r w:rsidRPr="65B889F9" w:rsidR="003C2514">
        <w:rPr>
          <w:rFonts w:ascii="Times New Roman" w:hAnsi="Times New Roman" w:eastAsia="Times New Roman" w:cs="Times New Roman"/>
          <w:noProof w:val="0"/>
          <w:sz w:val="24"/>
          <w:szCs w:val="24"/>
          <w:lang w:val="en-US"/>
        </w:rPr>
        <w:t xml:space="preserve"> in this special issue</w:t>
      </w:r>
      <w:r w:rsidRPr="65B889F9" w:rsidR="00B32FA0">
        <w:rPr>
          <w:rFonts w:ascii="Times New Roman" w:hAnsi="Times New Roman" w:eastAsia="Times New Roman" w:cs="Times New Roman"/>
          <w:noProof w:val="0"/>
          <w:sz w:val="24"/>
          <w:szCs w:val="24"/>
          <w:lang w:val="en-US"/>
        </w:rPr>
        <w:t xml:space="preserve">. </w:t>
      </w:r>
      <w:r w:rsidRPr="65B889F9" w:rsidR="003C2514">
        <w:rPr>
          <w:rFonts w:ascii="Times New Roman" w:hAnsi="Times New Roman" w:eastAsia="Times New Roman" w:cs="Times New Roman"/>
          <w:noProof w:val="0"/>
          <w:sz w:val="24"/>
          <w:szCs w:val="24"/>
          <w:lang w:val="en-US"/>
        </w:rPr>
        <w:t>We also build on, respond to</w:t>
      </w:r>
      <w:r w:rsidRPr="65B889F9" w:rsidR="00261805">
        <w:rPr>
          <w:rFonts w:ascii="Times New Roman" w:hAnsi="Times New Roman" w:eastAsia="Times New Roman" w:cs="Times New Roman"/>
          <w:noProof w:val="0"/>
          <w:sz w:val="24"/>
          <w:szCs w:val="24"/>
          <w:lang w:val="en-US"/>
        </w:rPr>
        <w:t>,</w:t>
      </w:r>
      <w:r w:rsidRPr="65B889F9" w:rsidR="003C2514">
        <w:rPr>
          <w:rFonts w:ascii="Times New Roman" w:hAnsi="Times New Roman" w:eastAsia="Times New Roman" w:cs="Times New Roman"/>
          <w:noProof w:val="0"/>
          <w:sz w:val="24"/>
          <w:szCs w:val="24"/>
          <w:lang w:val="en-US"/>
        </w:rPr>
        <w:t xml:space="preserve"> and develop the outcome of the experiment. </w:t>
      </w:r>
      <w:r w:rsidRPr="65B889F9" w:rsidR="006A2FD2">
        <w:rPr>
          <w:rFonts w:ascii="Times New Roman" w:hAnsi="Times New Roman" w:eastAsia="Times New Roman" w:cs="Times New Roman"/>
          <w:noProof w:val="0"/>
          <w:sz w:val="24"/>
          <w:szCs w:val="24"/>
          <w:lang w:val="en-US"/>
        </w:rPr>
        <w:t xml:space="preserve">We do so by way of this introductory essay, which responds to </w:t>
      </w:r>
      <w:r w:rsidRPr="65B889F9" w:rsidR="00752142">
        <w:rPr>
          <w:rFonts w:ascii="Times New Roman" w:hAnsi="Times New Roman" w:eastAsia="Times New Roman" w:cs="Times New Roman"/>
          <w:noProof w:val="0"/>
          <w:sz w:val="24"/>
          <w:szCs w:val="24"/>
          <w:lang w:val="en-US"/>
        </w:rPr>
        <w:t xml:space="preserve">and explicates </w:t>
      </w:r>
      <w:r w:rsidRPr="65B889F9" w:rsidR="006A2FD2">
        <w:rPr>
          <w:rFonts w:ascii="Times New Roman" w:hAnsi="Times New Roman" w:eastAsia="Times New Roman" w:cs="Times New Roman"/>
          <w:noProof w:val="0"/>
          <w:sz w:val="24"/>
          <w:szCs w:val="24"/>
          <w:lang w:val="en-US"/>
        </w:rPr>
        <w:t xml:space="preserve">the conversations that preceded the event; by way of a recorded conversation between Paul Casey and Cornelia </w:t>
      </w:r>
      <w:r w:rsidRPr="65B889F9" w:rsidR="73922555">
        <w:rPr>
          <w:rFonts w:ascii="Times New Roman" w:hAnsi="Times New Roman" w:eastAsia="Times New Roman" w:cs="Times New Roman"/>
          <w:noProof w:val="0"/>
          <w:sz w:val="24"/>
          <w:szCs w:val="24"/>
          <w:lang w:val="en-US"/>
        </w:rPr>
        <w:t>Gräbner</w:t>
      </w:r>
      <w:r w:rsidRPr="65B889F9" w:rsidR="006A2FD2">
        <w:rPr>
          <w:rFonts w:ascii="Times New Roman" w:hAnsi="Times New Roman" w:eastAsia="Times New Roman" w:cs="Times New Roman"/>
          <w:noProof w:val="0"/>
          <w:sz w:val="24"/>
          <w:szCs w:val="24"/>
          <w:lang w:val="en-US"/>
        </w:rPr>
        <w:t xml:space="preserve">, which reflects on </w:t>
      </w:r>
      <w:r w:rsidRPr="65B889F9" w:rsidR="0091476B">
        <w:rPr>
          <w:rFonts w:ascii="Times New Roman" w:hAnsi="Times New Roman" w:eastAsia="Times New Roman" w:cs="Times New Roman"/>
          <w:noProof w:val="0"/>
          <w:sz w:val="24"/>
          <w:szCs w:val="24"/>
          <w:lang w:val="en-US"/>
        </w:rPr>
        <w:t>its</w:t>
      </w:r>
      <w:r w:rsidRPr="65B889F9" w:rsidR="006A2FD2">
        <w:rPr>
          <w:rFonts w:ascii="Times New Roman" w:hAnsi="Times New Roman" w:eastAsia="Times New Roman" w:cs="Times New Roman"/>
          <w:noProof w:val="0"/>
          <w:sz w:val="24"/>
          <w:szCs w:val="24"/>
          <w:lang w:val="en-US"/>
        </w:rPr>
        <w:t xml:space="preserve"> </w:t>
      </w:r>
      <w:r w:rsidRPr="65B889F9" w:rsidR="009B18AB">
        <w:rPr>
          <w:rFonts w:ascii="Times New Roman" w:hAnsi="Times New Roman" w:eastAsia="Times New Roman" w:cs="Times New Roman"/>
          <w:noProof w:val="0"/>
          <w:sz w:val="24"/>
          <w:szCs w:val="24"/>
          <w:lang w:val="en-US"/>
        </w:rPr>
        <w:t>organizational</w:t>
      </w:r>
      <w:r w:rsidRPr="65B889F9" w:rsidR="006A2FD2">
        <w:rPr>
          <w:rFonts w:ascii="Times New Roman" w:hAnsi="Times New Roman" w:eastAsia="Times New Roman" w:cs="Times New Roman"/>
          <w:noProof w:val="0"/>
          <w:sz w:val="24"/>
          <w:szCs w:val="24"/>
          <w:lang w:val="en-US"/>
        </w:rPr>
        <w:t xml:space="preserve"> and cura</w:t>
      </w:r>
      <w:r w:rsidRPr="65B889F9" w:rsidR="0091476B">
        <w:rPr>
          <w:rFonts w:ascii="Times New Roman" w:hAnsi="Times New Roman" w:eastAsia="Times New Roman" w:cs="Times New Roman"/>
          <w:noProof w:val="0"/>
          <w:sz w:val="24"/>
          <w:szCs w:val="24"/>
          <w:lang w:val="en-US"/>
        </w:rPr>
        <w:t>torial aspects</w:t>
      </w:r>
      <w:r w:rsidRPr="65B889F9" w:rsidR="00261805">
        <w:rPr>
          <w:rFonts w:ascii="Times New Roman" w:hAnsi="Times New Roman" w:eastAsia="Times New Roman" w:cs="Times New Roman"/>
          <w:noProof w:val="0"/>
          <w:sz w:val="24"/>
          <w:szCs w:val="24"/>
          <w:lang w:val="en-US"/>
        </w:rPr>
        <w:t xml:space="preserve">, as well as </w:t>
      </w:r>
      <w:r w:rsidRPr="65B889F9" w:rsidR="0091476B">
        <w:rPr>
          <w:rFonts w:ascii="Times New Roman" w:hAnsi="Times New Roman" w:eastAsia="Times New Roman" w:cs="Times New Roman"/>
          <w:noProof w:val="0"/>
          <w:sz w:val="24"/>
          <w:szCs w:val="24"/>
          <w:lang w:val="en-US"/>
        </w:rPr>
        <w:t xml:space="preserve">the </w:t>
      </w:r>
      <w:r w:rsidRPr="65B889F9" w:rsidR="006A2FD2">
        <w:rPr>
          <w:rFonts w:ascii="Times New Roman" w:hAnsi="Times New Roman" w:eastAsia="Times New Roman" w:cs="Times New Roman"/>
          <w:noProof w:val="0"/>
          <w:sz w:val="24"/>
          <w:szCs w:val="24"/>
          <w:lang w:val="en-US"/>
        </w:rPr>
        <w:t xml:space="preserve">socially and culturally reproductive </w:t>
      </w:r>
      <w:r w:rsidRPr="65B889F9" w:rsidR="31A781A8">
        <w:rPr>
          <w:rFonts w:ascii="Times New Roman" w:hAnsi="Times New Roman" w:eastAsia="Times New Roman" w:cs="Times New Roman"/>
          <w:noProof w:val="0"/>
          <w:sz w:val="24"/>
          <w:szCs w:val="24"/>
          <w:lang w:val="en-US"/>
        </w:rPr>
        <w:t>labor</w:t>
      </w:r>
      <w:r w:rsidRPr="65B889F9" w:rsidR="006A2FD2">
        <w:rPr>
          <w:rFonts w:ascii="Times New Roman" w:hAnsi="Times New Roman" w:eastAsia="Times New Roman" w:cs="Times New Roman"/>
          <w:noProof w:val="0"/>
          <w:sz w:val="24"/>
          <w:szCs w:val="24"/>
          <w:lang w:val="en-US"/>
        </w:rPr>
        <w:t xml:space="preserve"> involved in the creation of a poetry event; by including a recording of the event itself; and by way of four lyrical essays, written by the participating poets after the event, </w:t>
      </w:r>
      <w:r w:rsidRPr="65B889F9" w:rsidR="00752142">
        <w:rPr>
          <w:rFonts w:ascii="Times New Roman" w:hAnsi="Times New Roman" w:eastAsia="Times New Roman" w:cs="Times New Roman"/>
          <w:noProof w:val="0"/>
          <w:sz w:val="24"/>
          <w:szCs w:val="24"/>
          <w:lang w:val="en-US"/>
        </w:rPr>
        <w:t>in response to it</w:t>
      </w:r>
      <w:r w:rsidRPr="65B889F9" w:rsidR="006A2FD2">
        <w:rPr>
          <w:rFonts w:ascii="Times New Roman" w:hAnsi="Times New Roman" w:eastAsia="Times New Roman" w:cs="Times New Roman"/>
          <w:noProof w:val="0"/>
          <w:sz w:val="24"/>
          <w:szCs w:val="24"/>
          <w:lang w:val="en-US"/>
        </w:rPr>
        <w:t>.</w:t>
      </w:r>
    </w:p>
    <w:p w:rsidR="00CC78CE" w:rsidP="65B889F9" w:rsidRDefault="00D8453C" w14:paraId="7B0CA8FD" w14:textId="50B57A61">
      <w:pPr>
        <w:widowControl w:val="0"/>
        <w:spacing w:line="480" w:lineRule="auto"/>
        <w:ind w:firstLine="720"/>
        <w:rPr>
          <w:rFonts w:ascii="Times New Roman" w:hAnsi="Times New Roman" w:eastAsia="Times New Roman" w:cs="Times New Roman"/>
          <w:noProof w:val="0"/>
          <w:sz w:val="24"/>
          <w:szCs w:val="24"/>
          <w:lang w:val="en-US"/>
        </w:rPr>
      </w:pPr>
      <w:r w:rsidRPr="745201B6" w:rsidR="00D8453C">
        <w:rPr>
          <w:rFonts w:ascii="Times New Roman" w:hAnsi="Times New Roman" w:eastAsia="Times New Roman" w:cs="Times New Roman"/>
          <w:noProof w:val="0"/>
          <w:sz w:val="24"/>
          <w:szCs w:val="24"/>
          <w:lang w:val="en-US"/>
        </w:rPr>
        <w:t xml:space="preserve">In what follows in this </w:t>
      </w:r>
      <w:r w:rsidRPr="745201B6" w:rsidR="007267F9">
        <w:rPr>
          <w:rFonts w:ascii="Times New Roman" w:hAnsi="Times New Roman" w:eastAsia="Times New Roman" w:cs="Times New Roman"/>
          <w:noProof w:val="0"/>
          <w:sz w:val="24"/>
          <w:szCs w:val="24"/>
          <w:lang w:val="en-US"/>
        </w:rPr>
        <w:t xml:space="preserve">unconventionally structured </w:t>
      </w:r>
      <w:r w:rsidRPr="745201B6" w:rsidR="00D8453C">
        <w:rPr>
          <w:rFonts w:ascii="Times New Roman" w:hAnsi="Times New Roman" w:eastAsia="Times New Roman" w:cs="Times New Roman"/>
          <w:noProof w:val="0"/>
          <w:sz w:val="24"/>
          <w:szCs w:val="24"/>
          <w:lang w:val="en-US"/>
        </w:rPr>
        <w:t>introductory essay</w:t>
      </w:r>
      <w:r w:rsidRPr="745201B6" w:rsidR="00CC78CE">
        <w:rPr>
          <w:rFonts w:ascii="Times New Roman" w:hAnsi="Times New Roman" w:eastAsia="Times New Roman" w:cs="Times New Roman"/>
          <w:noProof w:val="0"/>
          <w:sz w:val="24"/>
          <w:szCs w:val="24"/>
          <w:lang w:val="en-US"/>
        </w:rPr>
        <w:t xml:space="preserve">, we will </w:t>
      </w:r>
      <w:r w:rsidRPr="745201B6" w:rsidR="00311E2B">
        <w:rPr>
          <w:rFonts w:ascii="Times New Roman" w:hAnsi="Times New Roman" w:eastAsia="Times New Roman" w:cs="Times New Roman"/>
          <w:noProof w:val="0"/>
          <w:sz w:val="24"/>
          <w:szCs w:val="24"/>
          <w:lang w:val="en-US"/>
        </w:rPr>
        <w:t xml:space="preserve">elucidate </w:t>
      </w:r>
      <w:r w:rsidRPr="745201B6" w:rsidR="00CC1EA3">
        <w:rPr>
          <w:rFonts w:ascii="Times New Roman" w:hAnsi="Times New Roman" w:eastAsia="Times New Roman" w:cs="Times New Roman"/>
          <w:noProof w:val="0"/>
          <w:sz w:val="24"/>
          <w:szCs w:val="24"/>
          <w:lang w:val="en-US"/>
        </w:rPr>
        <w:t xml:space="preserve">the </w:t>
      </w:r>
      <w:r w:rsidRPr="745201B6" w:rsidR="002B241C">
        <w:rPr>
          <w:rFonts w:ascii="Times New Roman" w:hAnsi="Times New Roman" w:eastAsia="Times New Roman" w:cs="Times New Roman"/>
          <w:noProof w:val="0"/>
          <w:sz w:val="24"/>
          <w:szCs w:val="24"/>
          <w:lang w:val="en-US"/>
        </w:rPr>
        <w:t xml:space="preserve">thinking that </w:t>
      </w:r>
      <w:r w:rsidRPr="745201B6" w:rsidR="00A07FB9">
        <w:rPr>
          <w:rFonts w:ascii="Times New Roman" w:hAnsi="Times New Roman" w:eastAsia="Times New Roman" w:cs="Times New Roman"/>
          <w:noProof w:val="0"/>
          <w:sz w:val="24"/>
          <w:szCs w:val="24"/>
          <w:lang w:val="en-US"/>
        </w:rPr>
        <w:t>informed</w:t>
      </w:r>
      <w:r w:rsidRPr="745201B6" w:rsidR="002B241C">
        <w:rPr>
          <w:rFonts w:ascii="Times New Roman" w:hAnsi="Times New Roman" w:eastAsia="Times New Roman" w:cs="Times New Roman"/>
          <w:noProof w:val="0"/>
          <w:sz w:val="24"/>
          <w:szCs w:val="24"/>
          <w:lang w:val="en-US"/>
        </w:rPr>
        <w:t xml:space="preserve"> the </w:t>
      </w:r>
      <w:r w:rsidRPr="745201B6" w:rsidR="00A07FB9">
        <w:rPr>
          <w:rFonts w:ascii="Times New Roman" w:hAnsi="Times New Roman" w:eastAsia="Times New Roman" w:cs="Times New Roman"/>
          <w:noProof w:val="0"/>
          <w:sz w:val="24"/>
          <w:szCs w:val="24"/>
          <w:lang w:val="en-US"/>
        </w:rPr>
        <w:t xml:space="preserve">preparation and conceptualization </w:t>
      </w:r>
      <w:r w:rsidRPr="745201B6" w:rsidR="002B241C">
        <w:rPr>
          <w:rFonts w:ascii="Times New Roman" w:hAnsi="Times New Roman" w:eastAsia="Times New Roman" w:cs="Times New Roman"/>
          <w:noProof w:val="0"/>
          <w:sz w:val="24"/>
          <w:szCs w:val="24"/>
          <w:lang w:val="en-US"/>
        </w:rPr>
        <w:t>of the event</w:t>
      </w:r>
      <w:r w:rsidRPr="745201B6" w:rsidR="00311E2B">
        <w:rPr>
          <w:rFonts w:ascii="Times New Roman" w:hAnsi="Times New Roman" w:eastAsia="Times New Roman" w:cs="Times New Roman"/>
          <w:noProof w:val="0"/>
          <w:sz w:val="24"/>
          <w:szCs w:val="24"/>
          <w:lang w:val="en-US"/>
        </w:rPr>
        <w:t xml:space="preserve"> through the concept of the </w:t>
      </w:r>
      <w:r w:rsidRPr="745201B6" w:rsidR="00311E2B">
        <w:rPr>
          <w:rFonts w:ascii="Times New Roman" w:hAnsi="Times New Roman" w:eastAsia="Times New Roman" w:cs="Times New Roman"/>
          <w:noProof w:val="0"/>
          <w:sz w:val="24"/>
          <w:szCs w:val="24"/>
          <w:lang w:val="en-US"/>
        </w:rPr>
        <w:t>seedbed</w:t>
      </w:r>
      <w:r w:rsidRPr="745201B6" w:rsidR="004B700C">
        <w:rPr>
          <w:rFonts w:ascii="Times New Roman" w:hAnsi="Times New Roman" w:eastAsia="Times New Roman" w:cs="Times New Roman"/>
          <w:noProof w:val="0"/>
          <w:sz w:val="24"/>
          <w:szCs w:val="24"/>
          <w:lang w:val="en-US"/>
        </w:rPr>
        <w:t>, especially the interest in the interplay between the human and the more-than-human in poetry from port cities</w:t>
      </w:r>
      <w:r w:rsidRPr="745201B6" w:rsidR="00A07FB9">
        <w:rPr>
          <w:rFonts w:ascii="Times New Roman" w:hAnsi="Times New Roman" w:eastAsia="Times New Roman" w:cs="Times New Roman"/>
          <w:noProof w:val="0"/>
          <w:sz w:val="24"/>
          <w:szCs w:val="24"/>
          <w:lang w:val="en-US"/>
        </w:rPr>
        <w:t xml:space="preserve">, and the interest in different genres of poetry events. </w:t>
      </w:r>
    </w:p>
    <w:p w:rsidR="000E3A7F" w:rsidP="65B889F9" w:rsidRDefault="000E3A7F" w14:paraId="0A7565F2" w14:textId="0757587A">
      <w:pPr>
        <w:widowControl w:val="0"/>
        <w:spacing w:line="480" w:lineRule="auto"/>
        <w:rPr>
          <w:rFonts w:ascii="Times New Roman" w:hAnsi="Times New Roman" w:eastAsia="Times New Roman" w:cs="Times New Roman"/>
          <w:noProof w:val="0"/>
          <w:sz w:val="24"/>
          <w:szCs w:val="24"/>
          <w:lang w:val="en-US"/>
        </w:rPr>
      </w:pPr>
    </w:p>
    <w:p w:rsidRPr="00D567F9" w:rsidR="00D567F9" w:rsidP="65B889F9" w:rsidRDefault="00D567F9" w14:paraId="3715FB79" w14:textId="7484502A">
      <w:pPr>
        <w:widowControl w:val="0"/>
        <w:spacing w:line="480" w:lineRule="auto"/>
        <w:rPr>
          <w:rFonts w:ascii="Times New Roman" w:hAnsi="Times New Roman" w:eastAsia="Times New Roman" w:cs="Times New Roman"/>
          <w:b w:val="1"/>
          <w:bCs w:val="1"/>
          <w:noProof w:val="0"/>
          <w:sz w:val="24"/>
          <w:szCs w:val="24"/>
          <w:lang w:val="en-US"/>
        </w:rPr>
      </w:pPr>
      <w:r w:rsidRPr="65B889F9" w:rsidR="00D567F9">
        <w:rPr>
          <w:rFonts w:ascii="Times New Roman" w:hAnsi="Times New Roman" w:eastAsia="Times New Roman" w:cs="Times New Roman"/>
          <w:b w:val="1"/>
          <w:bCs w:val="1"/>
          <w:noProof w:val="0"/>
          <w:sz w:val="24"/>
          <w:szCs w:val="24"/>
          <w:lang w:val="en-US"/>
        </w:rPr>
        <w:t>Seedbed</w:t>
      </w:r>
      <w:r w:rsidRPr="65B889F9" w:rsidR="00D567F9">
        <w:rPr>
          <w:rFonts w:ascii="Times New Roman" w:hAnsi="Times New Roman" w:eastAsia="Times New Roman" w:cs="Times New Roman"/>
          <w:b w:val="1"/>
          <w:bCs w:val="1"/>
          <w:noProof w:val="0"/>
          <w:sz w:val="24"/>
          <w:szCs w:val="24"/>
          <w:lang w:val="en-US"/>
        </w:rPr>
        <w:t>, One</w:t>
      </w:r>
      <w:r w:rsidRPr="65B889F9" w:rsidR="00D567F9">
        <w:rPr>
          <w:rFonts w:ascii="Times New Roman" w:hAnsi="Times New Roman" w:eastAsia="Times New Roman" w:cs="Times New Roman"/>
          <w:b w:val="1"/>
          <w:bCs w:val="1"/>
          <w:noProof w:val="0"/>
          <w:sz w:val="24"/>
          <w:szCs w:val="24"/>
          <w:lang w:val="en-US"/>
        </w:rPr>
        <w:t>: Of Ports, Shores, and Poetries</w:t>
      </w:r>
    </w:p>
    <w:p w:rsidR="00AD7377" w:rsidP="65B889F9" w:rsidRDefault="0008042F" w14:paraId="174D4D26" w14:textId="1778B388">
      <w:pPr>
        <w:widowControl w:val="0"/>
        <w:spacing w:line="480" w:lineRule="auto"/>
        <w:rPr>
          <w:rFonts w:ascii="Times New Roman" w:hAnsi="Times New Roman" w:eastAsia="Times New Roman" w:cs="Times New Roman"/>
          <w:noProof w:val="0"/>
          <w:sz w:val="24"/>
          <w:szCs w:val="24"/>
          <w:lang w:val="en-US"/>
        </w:rPr>
      </w:pPr>
      <w:r w:rsidRPr="745201B6" w:rsidR="0008042F">
        <w:rPr>
          <w:rFonts w:ascii="Times New Roman" w:hAnsi="Times New Roman" w:eastAsia="Times New Roman" w:cs="Times New Roman"/>
          <w:noProof w:val="0"/>
          <w:sz w:val="24"/>
          <w:szCs w:val="24"/>
          <w:lang w:val="en-US"/>
        </w:rPr>
        <w:t>When</w:t>
      </w:r>
      <w:r w:rsidRPr="745201B6" w:rsidR="00AD7377">
        <w:rPr>
          <w:rFonts w:ascii="Times New Roman" w:hAnsi="Times New Roman" w:eastAsia="Times New Roman" w:cs="Times New Roman"/>
          <w:noProof w:val="0"/>
          <w:sz w:val="24"/>
          <w:szCs w:val="24"/>
          <w:lang w:val="en-US"/>
        </w:rPr>
        <w:t xml:space="preserve"> the narrator </w:t>
      </w:r>
      <w:r w:rsidRPr="745201B6" w:rsidR="0008042F">
        <w:rPr>
          <w:rFonts w:ascii="Times New Roman" w:hAnsi="Times New Roman" w:eastAsia="Times New Roman" w:cs="Times New Roman"/>
          <w:noProof w:val="0"/>
          <w:sz w:val="24"/>
          <w:szCs w:val="24"/>
          <w:lang w:val="en-US"/>
        </w:rPr>
        <w:t xml:space="preserve">of </w:t>
      </w:r>
      <w:r w:rsidRPr="745201B6" w:rsidR="00AD7377">
        <w:rPr>
          <w:rFonts w:ascii="Times New Roman" w:hAnsi="Times New Roman" w:eastAsia="Times New Roman" w:cs="Times New Roman"/>
          <w:noProof w:val="0"/>
          <w:sz w:val="24"/>
          <w:szCs w:val="24"/>
          <w:lang w:val="en-US"/>
        </w:rPr>
        <w:t xml:space="preserve">Benjamin </w:t>
      </w:r>
      <w:r w:rsidRPr="745201B6" w:rsidR="32F1E9FF">
        <w:rPr>
          <w:rFonts w:ascii="Times New Roman" w:hAnsi="Times New Roman" w:eastAsia="Times New Roman" w:cs="Times New Roman"/>
          <w:noProof w:val="0"/>
          <w:sz w:val="24"/>
          <w:szCs w:val="24"/>
          <w:lang w:val="en-US"/>
        </w:rPr>
        <w:t>Myer’s</w:t>
      </w:r>
      <w:r w:rsidRPr="745201B6" w:rsidR="00AD7377">
        <w:rPr>
          <w:rFonts w:ascii="Times New Roman" w:hAnsi="Times New Roman" w:eastAsia="Times New Roman" w:cs="Times New Roman"/>
          <w:noProof w:val="0"/>
          <w:sz w:val="24"/>
          <w:szCs w:val="24"/>
          <w:lang w:val="en-US"/>
        </w:rPr>
        <w:t xml:space="preserve"> novel </w:t>
      </w:r>
      <w:r w:rsidRPr="745201B6" w:rsidR="00AD7377">
        <w:rPr>
          <w:rFonts w:ascii="Times New Roman" w:hAnsi="Times New Roman" w:eastAsia="Times New Roman" w:cs="Times New Roman"/>
          <w:i w:val="1"/>
          <w:iCs w:val="1"/>
          <w:noProof w:val="0"/>
          <w:sz w:val="24"/>
          <w:szCs w:val="24"/>
          <w:lang w:val="en-US"/>
        </w:rPr>
        <w:t>The Offing</w:t>
      </w:r>
      <w:r w:rsidRPr="745201B6" w:rsidR="00AD7377">
        <w:rPr>
          <w:rFonts w:ascii="Times New Roman" w:hAnsi="Times New Roman" w:eastAsia="Times New Roman" w:cs="Times New Roman"/>
          <w:noProof w:val="0"/>
          <w:sz w:val="24"/>
          <w:szCs w:val="24"/>
          <w:lang w:val="en-US"/>
        </w:rPr>
        <w:t xml:space="preserve"> first catches sight of Robin </w:t>
      </w:r>
      <w:r w:rsidRPr="745201B6" w:rsidR="02C65AFC">
        <w:rPr>
          <w:rFonts w:ascii="Times New Roman" w:hAnsi="Times New Roman" w:eastAsia="Times New Roman" w:cs="Times New Roman"/>
          <w:noProof w:val="0"/>
          <w:sz w:val="24"/>
          <w:szCs w:val="24"/>
          <w:lang w:val="en-US"/>
        </w:rPr>
        <w:t>Hood’s</w:t>
      </w:r>
      <w:r w:rsidRPr="745201B6" w:rsidR="00AD7377">
        <w:rPr>
          <w:rFonts w:ascii="Times New Roman" w:hAnsi="Times New Roman" w:eastAsia="Times New Roman" w:cs="Times New Roman"/>
          <w:noProof w:val="0"/>
          <w:sz w:val="24"/>
          <w:szCs w:val="24"/>
          <w:lang w:val="en-US"/>
        </w:rPr>
        <w:t xml:space="preserve"> Bay, he notes “…how the sea served to remind of the finite existence of solid matter, and that the only true boundaries are not trenches and shelters and </w:t>
      </w:r>
      <w:r w:rsidRPr="745201B6" w:rsidR="00AD7377">
        <w:rPr>
          <w:rFonts w:ascii="Times New Roman" w:hAnsi="Times New Roman" w:eastAsia="Times New Roman" w:cs="Times New Roman"/>
          <w:noProof w:val="0"/>
          <w:sz w:val="24"/>
          <w:szCs w:val="24"/>
          <w:lang w:val="en-US"/>
        </w:rPr>
        <w:t>check-points</w:t>
      </w:r>
      <w:r w:rsidRPr="745201B6" w:rsidR="00AD7377">
        <w:rPr>
          <w:rFonts w:ascii="Times New Roman" w:hAnsi="Times New Roman" w:eastAsia="Times New Roman" w:cs="Times New Roman"/>
          <w:noProof w:val="0"/>
          <w:sz w:val="24"/>
          <w:szCs w:val="24"/>
          <w:lang w:val="en-US"/>
        </w:rPr>
        <w:t>, but those between rock and sea” (</w:t>
      </w:r>
      <w:r w:rsidRPr="745201B6" w:rsidR="195F163E">
        <w:rPr>
          <w:rFonts w:ascii="Times New Roman" w:hAnsi="Times New Roman" w:eastAsia="Times New Roman" w:cs="Times New Roman"/>
          <w:noProof w:val="0"/>
          <w:sz w:val="24"/>
          <w:szCs w:val="24"/>
          <w:lang w:val="en-US"/>
        </w:rPr>
        <w:t xml:space="preserve">Myers </w:t>
      </w:r>
      <w:r w:rsidRPr="745201B6" w:rsidR="00AD7377">
        <w:rPr>
          <w:rFonts w:ascii="Times New Roman" w:hAnsi="Times New Roman" w:eastAsia="Times New Roman" w:cs="Times New Roman"/>
          <w:noProof w:val="0"/>
          <w:sz w:val="24"/>
          <w:szCs w:val="24"/>
          <w:lang w:val="en-US"/>
        </w:rPr>
        <w:t xml:space="preserve">6). </w:t>
      </w:r>
      <w:r w:rsidRPr="745201B6" w:rsidR="00AD7377">
        <w:rPr>
          <w:rFonts w:ascii="Times New Roman" w:hAnsi="Times New Roman" w:eastAsia="Times New Roman" w:cs="Times New Roman"/>
          <w:noProof w:val="0"/>
          <w:sz w:val="24"/>
          <w:szCs w:val="24"/>
          <w:lang w:val="en-US"/>
        </w:rPr>
        <w:t xml:space="preserve">The </w:t>
      </w:r>
      <w:r w:rsidRPr="745201B6" w:rsidR="739DD73E">
        <w:rPr>
          <w:rFonts w:ascii="Times New Roman" w:hAnsi="Times New Roman" w:eastAsia="Times New Roman" w:cs="Times New Roman"/>
          <w:noProof w:val="0"/>
          <w:sz w:val="24"/>
          <w:szCs w:val="24"/>
          <w:lang w:val="en-US"/>
        </w:rPr>
        <w:t>“</w:t>
      </w:r>
      <w:r w:rsidRPr="745201B6" w:rsidR="6CB0B3A1">
        <w:rPr>
          <w:rFonts w:ascii="Times New Roman" w:hAnsi="Times New Roman" w:eastAsia="Times New Roman" w:cs="Times New Roman"/>
          <w:noProof w:val="0"/>
          <w:sz w:val="24"/>
          <w:szCs w:val="24"/>
          <w:lang w:val="en-US"/>
        </w:rPr>
        <w:t>boundaries” between</w:t>
      </w:r>
      <w:r w:rsidRPr="745201B6" w:rsidR="00AD7377">
        <w:rPr>
          <w:rFonts w:ascii="Times New Roman" w:hAnsi="Times New Roman" w:eastAsia="Times New Roman" w:cs="Times New Roman"/>
          <w:noProof w:val="0"/>
          <w:sz w:val="24"/>
          <w:szCs w:val="24"/>
          <w:lang w:val="en-US"/>
        </w:rPr>
        <w:t xml:space="preserve"> rock and sea are transitory spaces; are portals, where one element meets </w:t>
      </w:r>
      <w:r w:rsidRPr="745201B6" w:rsidR="007F3C9A">
        <w:rPr>
          <w:rFonts w:ascii="Times New Roman" w:hAnsi="Times New Roman" w:eastAsia="Times New Roman" w:cs="Times New Roman"/>
          <w:noProof w:val="0"/>
          <w:sz w:val="24"/>
          <w:szCs w:val="24"/>
          <w:lang w:val="en-US"/>
        </w:rPr>
        <w:t xml:space="preserve">another and </w:t>
      </w:r>
      <w:r w:rsidRPr="745201B6" w:rsidR="00AD7377">
        <w:rPr>
          <w:rFonts w:ascii="Times New Roman" w:hAnsi="Times New Roman" w:eastAsia="Times New Roman" w:cs="Times New Roman"/>
          <w:noProof w:val="0"/>
          <w:sz w:val="24"/>
          <w:szCs w:val="24"/>
          <w:lang w:val="en-US"/>
        </w:rPr>
        <w:t>transitions into</w:t>
      </w:r>
      <w:r w:rsidRPr="745201B6" w:rsidR="007F3C9A">
        <w:rPr>
          <w:rFonts w:ascii="Times New Roman" w:hAnsi="Times New Roman" w:eastAsia="Times New Roman" w:cs="Times New Roman"/>
          <w:noProof w:val="0"/>
          <w:sz w:val="24"/>
          <w:szCs w:val="24"/>
          <w:lang w:val="en-US"/>
        </w:rPr>
        <w:t xml:space="preserve"> it</w:t>
      </w:r>
      <w:r w:rsidRPr="745201B6" w:rsidR="00AD7377">
        <w:rPr>
          <w:rFonts w:ascii="Times New Roman" w:hAnsi="Times New Roman" w:eastAsia="Times New Roman" w:cs="Times New Roman"/>
          <w:noProof w:val="0"/>
          <w:sz w:val="24"/>
          <w:szCs w:val="24"/>
          <w:lang w:val="en-US"/>
        </w:rPr>
        <w:t xml:space="preserve">. Water laps at rocks, grinding them down and taking their particles to </w:t>
      </w:r>
      <w:r w:rsidRPr="745201B6" w:rsidR="00AD7377">
        <w:rPr>
          <w:rFonts w:ascii="Times New Roman" w:hAnsi="Times New Roman" w:eastAsia="Times New Roman" w:cs="Times New Roman"/>
          <w:noProof w:val="0"/>
          <w:sz w:val="24"/>
          <w:szCs w:val="24"/>
          <w:lang w:val="en-US"/>
        </w:rPr>
        <w:t>different places</w:t>
      </w:r>
      <w:r w:rsidRPr="745201B6" w:rsidR="00F67B7A">
        <w:rPr>
          <w:rFonts w:ascii="Times New Roman" w:hAnsi="Times New Roman" w:eastAsia="Times New Roman" w:cs="Times New Roman"/>
          <w:noProof w:val="0"/>
          <w:sz w:val="24"/>
          <w:szCs w:val="24"/>
          <w:lang w:val="en-US"/>
        </w:rPr>
        <w:t>. Water floods land</w:t>
      </w:r>
      <w:r w:rsidRPr="745201B6" w:rsidR="00F83E4E">
        <w:rPr>
          <w:rFonts w:ascii="Times New Roman" w:hAnsi="Times New Roman" w:eastAsia="Times New Roman" w:cs="Times New Roman"/>
          <w:noProof w:val="0"/>
          <w:sz w:val="24"/>
          <w:szCs w:val="24"/>
          <w:lang w:val="en-US"/>
        </w:rPr>
        <w:t>, only to then release it back onto the dry</w:t>
      </w:r>
      <w:r w:rsidRPr="745201B6" w:rsidR="00AD7377">
        <w:rPr>
          <w:rFonts w:ascii="Times New Roman" w:hAnsi="Times New Roman" w:eastAsia="Times New Roman" w:cs="Times New Roman"/>
          <w:noProof w:val="0"/>
          <w:sz w:val="24"/>
          <w:szCs w:val="24"/>
          <w:lang w:val="en-US"/>
        </w:rPr>
        <w:t>. The wind plays with</w:t>
      </w:r>
      <w:r w:rsidRPr="745201B6" w:rsidR="00F83E4E">
        <w:rPr>
          <w:rFonts w:ascii="Times New Roman" w:hAnsi="Times New Roman" w:eastAsia="Times New Roman" w:cs="Times New Roman"/>
          <w:noProof w:val="0"/>
          <w:sz w:val="24"/>
          <w:szCs w:val="24"/>
          <w:lang w:val="en-US"/>
        </w:rPr>
        <w:t xml:space="preserve"> and</w:t>
      </w:r>
      <w:r w:rsidRPr="745201B6" w:rsidR="00AD7377">
        <w:rPr>
          <w:rFonts w:ascii="Times New Roman" w:hAnsi="Times New Roman" w:eastAsia="Times New Roman" w:cs="Times New Roman"/>
          <w:noProof w:val="0"/>
          <w:sz w:val="24"/>
          <w:szCs w:val="24"/>
          <w:lang w:val="en-US"/>
        </w:rPr>
        <w:t xml:space="preserve"> rhythms </w:t>
      </w:r>
      <w:r w:rsidRPr="745201B6" w:rsidR="00F83E4E">
        <w:rPr>
          <w:rFonts w:ascii="Times New Roman" w:hAnsi="Times New Roman" w:eastAsia="Times New Roman" w:cs="Times New Roman"/>
          <w:noProof w:val="0"/>
          <w:sz w:val="24"/>
          <w:szCs w:val="24"/>
          <w:lang w:val="en-US"/>
        </w:rPr>
        <w:t>these</w:t>
      </w:r>
      <w:r w:rsidRPr="745201B6" w:rsidR="00AD7377">
        <w:rPr>
          <w:rFonts w:ascii="Times New Roman" w:hAnsi="Times New Roman" w:eastAsia="Times New Roman" w:cs="Times New Roman"/>
          <w:noProof w:val="0"/>
          <w:sz w:val="24"/>
          <w:szCs w:val="24"/>
          <w:lang w:val="en-US"/>
        </w:rPr>
        <w:t xml:space="preserve"> material </w:t>
      </w:r>
      <w:r w:rsidRPr="745201B6" w:rsidR="00AD7377">
        <w:rPr>
          <w:rFonts w:ascii="Times New Roman" w:hAnsi="Times New Roman" w:eastAsia="Times New Roman" w:cs="Times New Roman"/>
          <w:noProof w:val="0"/>
          <w:sz w:val="24"/>
          <w:szCs w:val="24"/>
          <w:lang w:val="en-US"/>
        </w:rPr>
        <w:t>transitionings</w:t>
      </w:r>
      <w:r w:rsidRPr="745201B6" w:rsidR="00AD7377">
        <w:rPr>
          <w:rFonts w:ascii="Times New Roman" w:hAnsi="Times New Roman" w:eastAsia="Times New Roman" w:cs="Times New Roman"/>
          <w:noProof w:val="0"/>
          <w:sz w:val="24"/>
          <w:szCs w:val="24"/>
          <w:lang w:val="en-US"/>
        </w:rPr>
        <w:t xml:space="preserve">. </w:t>
      </w:r>
    </w:p>
    <w:p w:rsidR="00407889" w:rsidP="65B889F9" w:rsidRDefault="0051564E" w14:paraId="244D089E" w14:textId="06F12375">
      <w:pPr>
        <w:widowControl w:val="0"/>
        <w:spacing w:line="480" w:lineRule="auto"/>
        <w:ind w:firstLine="720"/>
        <w:rPr>
          <w:rFonts w:ascii="Times New Roman" w:hAnsi="Times New Roman" w:eastAsia="Times New Roman" w:cs="Times New Roman"/>
          <w:noProof w:val="0"/>
          <w:sz w:val="24"/>
          <w:szCs w:val="24"/>
          <w:lang w:val="en-US"/>
        </w:rPr>
      </w:pPr>
      <w:r w:rsidRPr="745201B6" w:rsidR="00C62CFB">
        <w:rPr>
          <w:rFonts w:ascii="Times New Roman" w:hAnsi="Times New Roman" w:eastAsia="Times New Roman" w:cs="Times New Roman"/>
          <w:noProof w:val="0"/>
          <w:sz w:val="24"/>
          <w:szCs w:val="24"/>
          <w:lang w:val="en-US"/>
        </w:rPr>
        <w:t xml:space="preserve">Humans </w:t>
      </w:r>
      <w:r w:rsidRPr="745201B6" w:rsidR="00BA2BB4">
        <w:rPr>
          <w:rFonts w:ascii="Times New Roman" w:hAnsi="Times New Roman" w:eastAsia="Times New Roman" w:cs="Times New Roman"/>
          <w:noProof w:val="0"/>
          <w:sz w:val="24"/>
          <w:szCs w:val="24"/>
          <w:lang w:val="en-US"/>
        </w:rPr>
        <w:t xml:space="preserve">are tiny like a grain of sand when it comes to the force </w:t>
      </w:r>
      <w:r w:rsidRPr="745201B6" w:rsidR="00A727DD">
        <w:rPr>
          <w:rFonts w:ascii="Times New Roman" w:hAnsi="Times New Roman" w:eastAsia="Times New Roman" w:cs="Times New Roman"/>
          <w:noProof w:val="0"/>
          <w:sz w:val="24"/>
          <w:szCs w:val="24"/>
          <w:lang w:val="en-US"/>
        </w:rPr>
        <w:t xml:space="preserve">and extension </w:t>
      </w:r>
      <w:r w:rsidRPr="745201B6" w:rsidR="004F5B1F">
        <w:rPr>
          <w:rFonts w:ascii="Times New Roman" w:hAnsi="Times New Roman" w:eastAsia="Times New Roman" w:cs="Times New Roman"/>
          <w:noProof w:val="0"/>
          <w:sz w:val="24"/>
          <w:szCs w:val="24"/>
          <w:lang w:val="en-US"/>
        </w:rPr>
        <w:t xml:space="preserve">of the elements. But we do like to </w:t>
      </w:r>
      <w:r w:rsidRPr="745201B6" w:rsidR="00C62CFB">
        <w:rPr>
          <w:rFonts w:ascii="Times New Roman" w:hAnsi="Times New Roman" w:eastAsia="Times New Roman" w:cs="Times New Roman"/>
          <w:noProof w:val="0"/>
          <w:sz w:val="24"/>
          <w:szCs w:val="24"/>
          <w:lang w:val="en-US"/>
        </w:rPr>
        <w:t>travel on the water</w:t>
      </w:r>
      <w:r w:rsidRPr="745201B6" w:rsidR="004F5B1F">
        <w:rPr>
          <w:rFonts w:ascii="Times New Roman" w:hAnsi="Times New Roman" w:eastAsia="Times New Roman" w:cs="Times New Roman"/>
          <w:noProof w:val="0"/>
          <w:sz w:val="24"/>
          <w:szCs w:val="24"/>
          <w:lang w:val="en-US"/>
        </w:rPr>
        <w:t>,</w:t>
      </w:r>
      <w:r w:rsidRPr="745201B6" w:rsidR="00C62CFB">
        <w:rPr>
          <w:rFonts w:ascii="Times New Roman" w:hAnsi="Times New Roman" w:eastAsia="Times New Roman" w:cs="Times New Roman"/>
          <w:noProof w:val="0"/>
          <w:sz w:val="24"/>
          <w:szCs w:val="24"/>
          <w:lang w:val="en-US"/>
        </w:rPr>
        <w:t xml:space="preserve"> </w:t>
      </w:r>
      <w:r w:rsidRPr="745201B6" w:rsidR="004F5B1F">
        <w:rPr>
          <w:rFonts w:ascii="Times New Roman" w:hAnsi="Times New Roman" w:eastAsia="Times New Roman" w:cs="Times New Roman"/>
          <w:noProof w:val="0"/>
          <w:sz w:val="24"/>
          <w:szCs w:val="24"/>
          <w:lang w:val="en-US"/>
        </w:rPr>
        <w:t xml:space="preserve">along the shore or </w:t>
      </w:r>
      <w:r w:rsidRPr="745201B6" w:rsidR="00C62CFB">
        <w:rPr>
          <w:rFonts w:ascii="Times New Roman" w:hAnsi="Times New Roman" w:eastAsia="Times New Roman" w:cs="Times New Roman"/>
          <w:noProof w:val="0"/>
          <w:sz w:val="24"/>
          <w:szCs w:val="24"/>
          <w:lang w:val="en-US"/>
        </w:rPr>
        <w:t xml:space="preserve">from shore to shore, leaving behind what </w:t>
      </w:r>
      <w:r w:rsidRPr="745201B6" w:rsidR="004F5B1F">
        <w:rPr>
          <w:rFonts w:ascii="Times New Roman" w:hAnsi="Times New Roman" w:eastAsia="Times New Roman" w:cs="Times New Roman"/>
          <w:noProof w:val="0"/>
          <w:sz w:val="24"/>
          <w:szCs w:val="24"/>
          <w:lang w:val="en-US"/>
        </w:rPr>
        <w:t>we</w:t>
      </w:r>
      <w:r w:rsidRPr="745201B6" w:rsidR="00C62CFB">
        <w:rPr>
          <w:rFonts w:ascii="Times New Roman" w:hAnsi="Times New Roman" w:eastAsia="Times New Roman" w:cs="Times New Roman"/>
          <w:noProof w:val="0"/>
          <w:sz w:val="24"/>
          <w:szCs w:val="24"/>
          <w:lang w:val="en-US"/>
        </w:rPr>
        <w:t xml:space="preserve"> know and arriving at new, unknown </w:t>
      </w:r>
      <w:r w:rsidRPr="745201B6" w:rsidR="004F5B1F">
        <w:rPr>
          <w:rFonts w:ascii="Times New Roman" w:hAnsi="Times New Roman" w:eastAsia="Times New Roman" w:cs="Times New Roman"/>
          <w:noProof w:val="0"/>
          <w:sz w:val="24"/>
          <w:szCs w:val="24"/>
          <w:lang w:val="en-US"/>
        </w:rPr>
        <w:t>places</w:t>
      </w:r>
      <w:r w:rsidRPr="745201B6" w:rsidR="00C62CFB">
        <w:rPr>
          <w:rFonts w:ascii="Times New Roman" w:hAnsi="Times New Roman" w:eastAsia="Times New Roman" w:cs="Times New Roman"/>
          <w:noProof w:val="0"/>
          <w:sz w:val="24"/>
          <w:szCs w:val="24"/>
          <w:lang w:val="en-US"/>
        </w:rPr>
        <w:t xml:space="preserve"> where </w:t>
      </w:r>
      <w:r w:rsidRPr="745201B6" w:rsidR="004F5B1F">
        <w:rPr>
          <w:rFonts w:ascii="Times New Roman" w:hAnsi="Times New Roman" w:eastAsia="Times New Roman" w:cs="Times New Roman"/>
          <w:noProof w:val="0"/>
          <w:sz w:val="24"/>
          <w:szCs w:val="24"/>
          <w:lang w:val="en-US"/>
        </w:rPr>
        <w:t>we</w:t>
      </w:r>
      <w:r w:rsidRPr="745201B6" w:rsidR="00C62CFB">
        <w:rPr>
          <w:rFonts w:ascii="Times New Roman" w:hAnsi="Times New Roman" w:eastAsia="Times New Roman" w:cs="Times New Roman"/>
          <w:noProof w:val="0"/>
          <w:sz w:val="24"/>
          <w:szCs w:val="24"/>
          <w:lang w:val="en-US"/>
        </w:rPr>
        <w:t xml:space="preserve"> can re-invent </w:t>
      </w:r>
      <w:r w:rsidRPr="745201B6" w:rsidR="004F5B1F">
        <w:rPr>
          <w:rFonts w:ascii="Times New Roman" w:hAnsi="Times New Roman" w:eastAsia="Times New Roman" w:cs="Times New Roman"/>
          <w:noProof w:val="0"/>
          <w:sz w:val="24"/>
          <w:szCs w:val="24"/>
          <w:lang w:val="en-US"/>
        </w:rPr>
        <w:t>our</w:t>
      </w:r>
      <w:r w:rsidRPr="745201B6" w:rsidR="00C62CFB">
        <w:rPr>
          <w:rFonts w:ascii="Times New Roman" w:hAnsi="Times New Roman" w:eastAsia="Times New Roman" w:cs="Times New Roman"/>
          <w:noProof w:val="0"/>
          <w:sz w:val="24"/>
          <w:szCs w:val="24"/>
          <w:lang w:val="en-US"/>
        </w:rPr>
        <w:t>selves</w:t>
      </w:r>
      <w:r w:rsidRPr="745201B6" w:rsidR="004F5B1F">
        <w:rPr>
          <w:rFonts w:ascii="Times New Roman" w:hAnsi="Times New Roman" w:eastAsia="Times New Roman" w:cs="Times New Roman"/>
          <w:noProof w:val="0"/>
          <w:sz w:val="24"/>
          <w:szCs w:val="24"/>
          <w:lang w:val="en-US"/>
        </w:rPr>
        <w:t>,</w:t>
      </w:r>
      <w:r w:rsidRPr="745201B6" w:rsidR="00C62CFB">
        <w:rPr>
          <w:rFonts w:ascii="Times New Roman" w:hAnsi="Times New Roman" w:eastAsia="Times New Roman" w:cs="Times New Roman"/>
          <w:noProof w:val="0"/>
          <w:sz w:val="24"/>
          <w:szCs w:val="24"/>
          <w:lang w:val="en-US"/>
        </w:rPr>
        <w:t xml:space="preserve"> find </w:t>
      </w:r>
      <w:r w:rsidRPr="745201B6" w:rsidR="004F5B1F">
        <w:rPr>
          <w:rFonts w:ascii="Times New Roman" w:hAnsi="Times New Roman" w:eastAsia="Times New Roman" w:cs="Times New Roman"/>
          <w:noProof w:val="0"/>
          <w:sz w:val="24"/>
          <w:szCs w:val="24"/>
          <w:lang w:val="en-US"/>
        </w:rPr>
        <w:t>our</w:t>
      </w:r>
      <w:r w:rsidRPr="745201B6" w:rsidR="00C62CFB">
        <w:rPr>
          <w:rFonts w:ascii="Times New Roman" w:hAnsi="Times New Roman" w:eastAsia="Times New Roman" w:cs="Times New Roman"/>
          <w:noProof w:val="0"/>
          <w:sz w:val="24"/>
          <w:szCs w:val="24"/>
          <w:lang w:val="en-US"/>
        </w:rPr>
        <w:t>selves</w:t>
      </w:r>
      <w:r w:rsidRPr="745201B6" w:rsidR="004F5B1F">
        <w:rPr>
          <w:rFonts w:ascii="Times New Roman" w:hAnsi="Times New Roman" w:eastAsia="Times New Roman" w:cs="Times New Roman"/>
          <w:noProof w:val="0"/>
          <w:sz w:val="24"/>
          <w:szCs w:val="24"/>
          <w:lang w:val="en-US"/>
        </w:rPr>
        <w:t xml:space="preserve">, or </w:t>
      </w:r>
      <w:r w:rsidRPr="745201B6" w:rsidR="00014A9E">
        <w:rPr>
          <w:rFonts w:ascii="Times New Roman" w:hAnsi="Times New Roman" w:eastAsia="Times New Roman" w:cs="Times New Roman"/>
          <w:noProof w:val="0"/>
          <w:sz w:val="24"/>
          <w:szCs w:val="24"/>
          <w:lang w:val="en-US"/>
        </w:rPr>
        <w:t>delight in what we have only just discovered and do not yet know</w:t>
      </w:r>
      <w:r w:rsidRPr="745201B6" w:rsidR="00C62CFB">
        <w:rPr>
          <w:rFonts w:ascii="Times New Roman" w:hAnsi="Times New Roman" w:eastAsia="Times New Roman" w:cs="Times New Roman"/>
          <w:noProof w:val="0"/>
          <w:sz w:val="24"/>
          <w:szCs w:val="24"/>
          <w:lang w:val="en-US"/>
        </w:rPr>
        <w:t xml:space="preserve">. </w:t>
      </w:r>
      <w:r w:rsidRPr="745201B6" w:rsidR="002C3AA9">
        <w:rPr>
          <w:rFonts w:ascii="Times New Roman" w:hAnsi="Times New Roman" w:eastAsia="Times New Roman" w:cs="Times New Roman"/>
          <w:noProof w:val="0"/>
          <w:sz w:val="24"/>
          <w:szCs w:val="24"/>
          <w:lang w:val="en-US"/>
        </w:rPr>
        <w:t xml:space="preserve">Port cities – human constructs which are perched on these boundaries – </w:t>
      </w:r>
      <w:r w:rsidRPr="745201B6" w:rsidR="00B772BF">
        <w:rPr>
          <w:rFonts w:ascii="Times New Roman" w:hAnsi="Times New Roman" w:eastAsia="Times New Roman" w:cs="Times New Roman"/>
          <w:noProof w:val="0"/>
          <w:sz w:val="24"/>
          <w:szCs w:val="24"/>
          <w:lang w:val="en-US"/>
        </w:rPr>
        <w:t xml:space="preserve">are nodal points in an </w:t>
      </w:r>
      <w:r w:rsidRPr="745201B6" w:rsidR="002C3AA9">
        <w:rPr>
          <w:rFonts w:ascii="Times New Roman" w:hAnsi="Times New Roman" w:eastAsia="Times New Roman" w:cs="Times New Roman"/>
          <w:noProof w:val="0"/>
          <w:sz w:val="24"/>
          <w:szCs w:val="24"/>
          <w:lang w:val="en-US"/>
        </w:rPr>
        <w:t>intensif</w:t>
      </w:r>
      <w:r w:rsidRPr="745201B6" w:rsidR="00B772BF">
        <w:rPr>
          <w:rFonts w:ascii="Times New Roman" w:hAnsi="Times New Roman" w:eastAsia="Times New Roman" w:cs="Times New Roman"/>
          <w:noProof w:val="0"/>
          <w:sz w:val="24"/>
          <w:szCs w:val="24"/>
          <w:lang w:val="en-US"/>
        </w:rPr>
        <w:t>ied</w:t>
      </w:r>
      <w:r w:rsidRPr="745201B6" w:rsidR="002C3AA9">
        <w:rPr>
          <w:rFonts w:ascii="Times New Roman" w:hAnsi="Times New Roman" w:eastAsia="Times New Roman" w:cs="Times New Roman"/>
          <w:noProof w:val="0"/>
          <w:sz w:val="24"/>
          <w:szCs w:val="24"/>
          <w:lang w:val="en-US"/>
        </w:rPr>
        <w:t xml:space="preserve"> </w:t>
      </w:r>
      <w:r w:rsidRPr="745201B6" w:rsidR="00AD7377">
        <w:rPr>
          <w:rFonts w:ascii="Times New Roman" w:hAnsi="Times New Roman" w:eastAsia="Times New Roman" w:cs="Times New Roman"/>
          <w:noProof w:val="0"/>
          <w:sz w:val="24"/>
          <w:szCs w:val="24"/>
          <w:lang w:val="en-US"/>
        </w:rPr>
        <w:t>encounter between the elemental and the social. Docks, pontoons, jetties, sluices</w:t>
      </w:r>
      <w:r w:rsidRPr="745201B6" w:rsidR="00016DF9">
        <w:rPr>
          <w:rFonts w:ascii="Times New Roman" w:hAnsi="Times New Roman" w:eastAsia="Times New Roman" w:cs="Times New Roman"/>
          <w:noProof w:val="0"/>
          <w:sz w:val="24"/>
          <w:szCs w:val="24"/>
          <w:lang w:val="en-US"/>
        </w:rPr>
        <w:t xml:space="preserve"> and</w:t>
      </w:r>
      <w:r w:rsidRPr="745201B6" w:rsidR="00AD7377">
        <w:rPr>
          <w:rFonts w:ascii="Times New Roman" w:hAnsi="Times New Roman" w:eastAsia="Times New Roman" w:cs="Times New Roman"/>
          <w:noProof w:val="0"/>
          <w:sz w:val="24"/>
          <w:szCs w:val="24"/>
          <w:lang w:val="en-US"/>
        </w:rPr>
        <w:t xml:space="preserve"> </w:t>
      </w:r>
      <w:r w:rsidRPr="745201B6" w:rsidR="50FEDC48">
        <w:rPr>
          <w:rFonts w:ascii="Times New Roman" w:hAnsi="Times New Roman" w:eastAsia="Times New Roman" w:cs="Times New Roman"/>
          <w:noProof w:val="0"/>
          <w:sz w:val="24"/>
          <w:szCs w:val="24"/>
          <w:lang w:val="en-US"/>
        </w:rPr>
        <w:t>harbor</w:t>
      </w:r>
      <w:r w:rsidRPr="745201B6" w:rsidR="00AD7377">
        <w:rPr>
          <w:rFonts w:ascii="Times New Roman" w:hAnsi="Times New Roman" w:eastAsia="Times New Roman" w:cs="Times New Roman"/>
          <w:noProof w:val="0"/>
          <w:sz w:val="24"/>
          <w:szCs w:val="24"/>
          <w:lang w:val="en-US"/>
        </w:rPr>
        <w:t xml:space="preserve"> walls mark </w:t>
      </w:r>
      <w:r w:rsidRPr="745201B6" w:rsidR="00567B07">
        <w:rPr>
          <w:rFonts w:ascii="Times New Roman" w:hAnsi="Times New Roman" w:eastAsia="Times New Roman" w:cs="Times New Roman"/>
          <w:noProof w:val="0"/>
          <w:sz w:val="24"/>
          <w:szCs w:val="24"/>
          <w:lang w:val="en-US"/>
        </w:rPr>
        <w:t xml:space="preserve">boundaries </w:t>
      </w:r>
      <w:r w:rsidRPr="745201B6" w:rsidR="00AD7377">
        <w:rPr>
          <w:rFonts w:ascii="Times New Roman" w:hAnsi="Times New Roman" w:eastAsia="Times New Roman" w:cs="Times New Roman"/>
          <w:noProof w:val="0"/>
          <w:sz w:val="24"/>
          <w:szCs w:val="24"/>
          <w:lang w:val="en-US"/>
        </w:rPr>
        <w:t>between land and wate</w:t>
      </w:r>
      <w:r w:rsidRPr="745201B6" w:rsidR="00567B07">
        <w:rPr>
          <w:rFonts w:ascii="Times New Roman" w:hAnsi="Times New Roman" w:eastAsia="Times New Roman" w:cs="Times New Roman"/>
          <w:noProof w:val="0"/>
          <w:sz w:val="24"/>
          <w:szCs w:val="24"/>
          <w:lang w:val="en-US"/>
        </w:rPr>
        <w:t xml:space="preserve">r; boundaries which are </w:t>
      </w:r>
      <w:bookmarkStart w:name="_Int_hMaKbuA4" w:id="830905731"/>
      <w:r w:rsidRPr="745201B6" w:rsidR="00567B07">
        <w:rPr>
          <w:rFonts w:ascii="Times New Roman" w:hAnsi="Times New Roman" w:eastAsia="Times New Roman" w:cs="Times New Roman"/>
          <w:noProof w:val="0"/>
          <w:sz w:val="24"/>
          <w:szCs w:val="24"/>
          <w:lang w:val="en-US"/>
        </w:rPr>
        <w:t xml:space="preserve">almost </w:t>
      </w:r>
      <w:r w:rsidRPr="745201B6" w:rsidR="00AD7377">
        <w:rPr>
          <w:rFonts w:ascii="Times New Roman" w:hAnsi="Times New Roman" w:eastAsia="Times New Roman" w:cs="Times New Roman"/>
          <w:noProof w:val="0"/>
          <w:sz w:val="24"/>
          <w:szCs w:val="24"/>
          <w:lang w:val="en-US"/>
        </w:rPr>
        <w:t>always</w:t>
      </w:r>
      <w:bookmarkEnd w:id="830905731"/>
      <w:r w:rsidRPr="745201B6" w:rsidR="00AD7377">
        <w:rPr>
          <w:rFonts w:ascii="Times New Roman" w:hAnsi="Times New Roman" w:eastAsia="Times New Roman" w:cs="Times New Roman"/>
          <w:noProof w:val="0"/>
          <w:sz w:val="24"/>
          <w:szCs w:val="24"/>
          <w:lang w:val="en-US"/>
        </w:rPr>
        <w:t xml:space="preserve"> space</w:t>
      </w:r>
      <w:r w:rsidRPr="745201B6" w:rsidR="00567B07">
        <w:rPr>
          <w:rFonts w:ascii="Times New Roman" w:hAnsi="Times New Roman" w:eastAsia="Times New Roman" w:cs="Times New Roman"/>
          <w:noProof w:val="0"/>
          <w:sz w:val="24"/>
          <w:szCs w:val="24"/>
          <w:lang w:val="en-US"/>
        </w:rPr>
        <w:t>s</w:t>
      </w:r>
      <w:r w:rsidRPr="745201B6" w:rsidR="00AD7377">
        <w:rPr>
          <w:rFonts w:ascii="Times New Roman" w:hAnsi="Times New Roman" w:eastAsia="Times New Roman" w:cs="Times New Roman"/>
          <w:noProof w:val="0"/>
          <w:sz w:val="24"/>
          <w:szCs w:val="24"/>
          <w:lang w:val="en-US"/>
        </w:rPr>
        <w:t xml:space="preserve"> of transition</w:t>
      </w:r>
      <w:r w:rsidRPr="745201B6" w:rsidR="00567B07">
        <w:rPr>
          <w:rFonts w:ascii="Times New Roman" w:hAnsi="Times New Roman" w:eastAsia="Times New Roman" w:cs="Times New Roman"/>
          <w:noProof w:val="0"/>
          <w:sz w:val="24"/>
          <w:szCs w:val="24"/>
          <w:lang w:val="en-US"/>
        </w:rPr>
        <w:t xml:space="preserve">, rather than </w:t>
      </w:r>
      <w:r w:rsidRPr="745201B6" w:rsidR="00B147B2">
        <w:rPr>
          <w:rFonts w:ascii="Times New Roman" w:hAnsi="Times New Roman" w:eastAsia="Times New Roman" w:cs="Times New Roman"/>
          <w:noProof w:val="0"/>
          <w:sz w:val="24"/>
          <w:szCs w:val="24"/>
          <w:lang w:val="en-US"/>
        </w:rPr>
        <w:t>hard borders</w:t>
      </w:r>
      <w:r w:rsidRPr="745201B6" w:rsidR="00AD7377">
        <w:rPr>
          <w:rFonts w:ascii="Times New Roman" w:hAnsi="Times New Roman" w:eastAsia="Times New Roman" w:cs="Times New Roman"/>
          <w:noProof w:val="0"/>
          <w:sz w:val="24"/>
          <w:szCs w:val="24"/>
          <w:lang w:val="en-US"/>
        </w:rPr>
        <w:t xml:space="preserve">. </w:t>
      </w:r>
      <w:r w:rsidRPr="745201B6" w:rsidR="00B147B2">
        <w:rPr>
          <w:rFonts w:ascii="Times New Roman" w:hAnsi="Times New Roman" w:eastAsia="Times New Roman" w:cs="Times New Roman"/>
          <w:noProof w:val="0"/>
          <w:sz w:val="24"/>
          <w:szCs w:val="24"/>
          <w:lang w:val="en-US"/>
        </w:rPr>
        <w:t xml:space="preserve">Port cities are battered by storms </w:t>
      </w:r>
      <w:r w:rsidRPr="745201B6" w:rsidR="005570D3">
        <w:rPr>
          <w:rFonts w:ascii="Times New Roman" w:hAnsi="Times New Roman" w:eastAsia="Times New Roman" w:cs="Times New Roman"/>
          <w:noProof w:val="0"/>
          <w:sz w:val="24"/>
          <w:szCs w:val="24"/>
          <w:lang w:val="en-US"/>
        </w:rPr>
        <w:t>and refreshed by a breeze</w:t>
      </w:r>
      <w:r w:rsidRPr="745201B6" w:rsidR="000203EB">
        <w:rPr>
          <w:rFonts w:ascii="Times New Roman" w:hAnsi="Times New Roman" w:eastAsia="Times New Roman" w:cs="Times New Roman"/>
          <w:noProof w:val="0"/>
          <w:sz w:val="24"/>
          <w:szCs w:val="24"/>
          <w:lang w:val="en-US"/>
        </w:rPr>
        <w:t xml:space="preserve">, a relationship to air which </w:t>
      </w:r>
      <w:r w:rsidRPr="745201B6" w:rsidR="000203EB">
        <w:rPr>
          <w:rFonts w:ascii="Times New Roman" w:hAnsi="Times New Roman" w:eastAsia="Times New Roman" w:cs="Times New Roman"/>
          <w:noProof w:val="0"/>
          <w:sz w:val="24"/>
          <w:szCs w:val="24"/>
          <w:lang w:val="en-US"/>
        </w:rPr>
        <w:t>immediately</w:t>
      </w:r>
      <w:r w:rsidRPr="745201B6" w:rsidR="000203EB">
        <w:rPr>
          <w:rFonts w:ascii="Times New Roman" w:hAnsi="Times New Roman" w:eastAsia="Times New Roman" w:cs="Times New Roman"/>
          <w:noProof w:val="0"/>
          <w:sz w:val="24"/>
          <w:szCs w:val="24"/>
          <w:lang w:val="en-US"/>
        </w:rPr>
        <w:t xml:space="preserve"> affects water</w:t>
      </w:r>
      <w:r w:rsidRPr="745201B6" w:rsidR="005570D3">
        <w:rPr>
          <w:rFonts w:ascii="Times New Roman" w:hAnsi="Times New Roman" w:eastAsia="Times New Roman" w:cs="Times New Roman"/>
          <w:noProof w:val="0"/>
          <w:sz w:val="24"/>
          <w:szCs w:val="24"/>
          <w:lang w:val="en-US"/>
        </w:rPr>
        <w:t>. Socially, they are spaces in which la</w:t>
      </w:r>
      <w:r w:rsidRPr="745201B6" w:rsidR="00AD7377">
        <w:rPr>
          <w:rFonts w:ascii="Times New Roman" w:hAnsi="Times New Roman" w:eastAsia="Times New Roman" w:cs="Times New Roman"/>
          <w:noProof w:val="0"/>
          <w:sz w:val="24"/>
          <w:szCs w:val="24"/>
          <w:lang w:val="en-US"/>
        </w:rPr>
        <w:t>nguages and identities mix and merge</w:t>
      </w:r>
      <w:r w:rsidRPr="745201B6" w:rsidR="005570D3">
        <w:rPr>
          <w:rFonts w:ascii="Times New Roman" w:hAnsi="Times New Roman" w:eastAsia="Times New Roman" w:cs="Times New Roman"/>
          <w:noProof w:val="0"/>
          <w:sz w:val="24"/>
          <w:szCs w:val="24"/>
          <w:lang w:val="en-US"/>
        </w:rPr>
        <w:t>.</w:t>
      </w:r>
      <w:r w:rsidRPr="745201B6" w:rsidR="00AD7377">
        <w:rPr>
          <w:rFonts w:ascii="Times New Roman" w:hAnsi="Times New Roman" w:eastAsia="Times New Roman" w:cs="Times New Roman"/>
          <w:noProof w:val="0"/>
          <w:sz w:val="24"/>
          <w:szCs w:val="24"/>
          <w:lang w:val="en-US"/>
        </w:rPr>
        <w:t xml:space="preserve"> </w:t>
      </w:r>
      <w:r w:rsidRPr="745201B6" w:rsidR="005570D3">
        <w:rPr>
          <w:rFonts w:ascii="Times New Roman" w:hAnsi="Times New Roman" w:eastAsia="Times New Roman" w:cs="Times New Roman"/>
          <w:noProof w:val="0"/>
          <w:sz w:val="24"/>
          <w:szCs w:val="24"/>
          <w:lang w:val="en-US"/>
        </w:rPr>
        <w:t xml:space="preserve">In </w:t>
      </w:r>
      <w:r w:rsidRPr="745201B6" w:rsidR="00327129">
        <w:rPr>
          <w:rFonts w:ascii="Times New Roman" w:hAnsi="Times New Roman" w:eastAsia="Times New Roman" w:cs="Times New Roman"/>
          <w:noProof w:val="0"/>
          <w:sz w:val="24"/>
          <w:szCs w:val="24"/>
          <w:lang w:val="en-US"/>
        </w:rPr>
        <w:t>creating this confluence</w:t>
      </w:r>
      <w:r w:rsidRPr="745201B6" w:rsidR="005570D3">
        <w:rPr>
          <w:rFonts w:ascii="Times New Roman" w:hAnsi="Times New Roman" w:eastAsia="Times New Roman" w:cs="Times New Roman"/>
          <w:noProof w:val="0"/>
          <w:sz w:val="24"/>
          <w:szCs w:val="24"/>
          <w:lang w:val="en-US"/>
        </w:rPr>
        <w:t xml:space="preserve">, port cities </w:t>
      </w:r>
      <w:r w:rsidRPr="745201B6" w:rsidR="00A24498">
        <w:rPr>
          <w:rFonts w:ascii="Times New Roman" w:hAnsi="Times New Roman" w:eastAsia="Times New Roman" w:cs="Times New Roman"/>
          <w:noProof w:val="0"/>
          <w:sz w:val="24"/>
          <w:szCs w:val="24"/>
          <w:lang w:val="en-US"/>
        </w:rPr>
        <w:t xml:space="preserve">are the loci of </w:t>
      </w:r>
      <w:r w:rsidRPr="745201B6" w:rsidR="00AD7377">
        <w:rPr>
          <w:rFonts w:ascii="Times New Roman" w:hAnsi="Times New Roman" w:eastAsia="Times New Roman" w:cs="Times New Roman"/>
          <w:noProof w:val="0"/>
          <w:sz w:val="24"/>
          <w:szCs w:val="24"/>
          <w:lang w:val="en-US"/>
        </w:rPr>
        <w:t>spatially actualized meeting</w:t>
      </w:r>
      <w:r w:rsidRPr="745201B6" w:rsidR="00A24498">
        <w:rPr>
          <w:rFonts w:ascii="Times New Roman" w:hAnsi="Times New Roman" w:eastAsia="Times New Roman" w:cs="Times New Roman"/>
          <w:noProof w:val="0"/>
          <w:sz w:val="24"/>
          <w:szCs w:val="24"/>
          <w:lang w:val="en-US"/>
        </w:rPr>
        <w:t>s</w:t>
      </w:r>
      <w:r w:rsidRPr="745201B6" w:rsidR="00AD7377">
        <w:rPr>
          <w:rFonts w:ascii="Times New Roman" w:hAnsi="Times New Roman" w:eastAsia="Times New Roman" w:cs="Times New Roman"/>
          <w:noProof w:val="0"/>
          <w:sz w:val="24"/>
          <w:szCs w:val="24"/>
          <w:lang w:val="en-US"/>
        </w:rPr>
        <w:t xml:space="preserve"> of the social and the elemental</w:t>
      </w:r>
      <w:r w:rsidRPr="745201B6" w:rsidR="00A24498">
        <w:rPr>
          <w:rFonts w:ascii="Times New Roman" w:hAnsi="Times New Roman" w:eastAsia="Times New Roman" w:cs="Times New Roman"/>
          <w:noProof w:val="0"/>
          <w:sz w:val="24"/>
          <w:szCs w:val="24"/>
          <w:lang w:val="en-US"/>
        </w:rPr>
        <w:t>. This</w:t>
      </w:r>
      <w:r w:rsidRPr="745201B6" w:rsidR="00C505DF">
        <w:rPr>
          <w:rFonts w:ascii="Times New Roman" w:hAnsi="Times New Roman" w:eastAsia="Times New Roman" w:cs="Times New Roman"/>
          <w:noProof w:val="0"/>
          <w:sz w:val="24"/>
          <w:szCs w:val="24"/>
          <w:lang w:val="en-US"/>
        </w:rPr>
        <w:t xml:space="preserve"> </w:t>
      </w:r>
      <w:r w:rsidRPr="745201B6" w:rsidR="00FF754F">
        <w:rPr>
          <w:rFonts w:ascii="Times New Roman" w:hAnsi="Times New Roman" w:eastAsia="Times New Roman" w:cs="Times New Roman"/>
          <w:noProof w:val="0"/>
          <w:sz w:val="24"/>
          <w:szCs w:val="24"/>
          <w:lang w:val="en-US"/>
        </w:rPr>
        <w:t>confluence</w:t>
      </w:r>
      <w:r w:rsidRPr="745201B6" w:rsidR="00A24498">
        <w:rPr>
          <w:rFonts w:ascii="Times New Roman" w:hAnsi="Times New Roman" w:eastAsia="Times New Roman" w:cs="Times New Roman"/>
          <w:noProof w:val="0"/>
          <w:sz w:val="24"/>
          <w:szCs w:val="24"/>
          <w:lang w:val="en-US"/>
        </w:rPr>
        <w:t xml:space="preserve">, we discovered during a poetry event at the </w:t>
      </w:r>
      <w:r w:rsidRPr="745201B6" w:rsidR="0D9B463B">
        <w:rPr>
          <w:rFonts w:ascii="Times New Roman" w:hAnsi="Times New Roman" w:eastAsia="Times New Roman" w:cs="Times New Roman"/>
          <w:noProof w:val="0"/>
          <w:sz w:val="24"/>
          <w:szCs w:val="24"/>
          <w:lang w:val="en-US"/>
        </w:rPr>
        <w:t xml:space="preserve">ó </w:t>
      </w:r>
      <w:r w:rsidRPr="745201B6" w:rsidR="0D9B463B">
        <w:rPr>
          <w:rFonts w:ascii="Times New Roman" w:hAnsi="Times New Roman" w:eastAsia="Times New Roman" w:cs="Times New Roman"/>
          <w:noProof w:val="0"/>
          <w:sz w:val="24"/>
          <w:szCs w:val="24"/>
          <w:lang w:val="en-US"/>
        </w:rPr>
        <w:t>Bhéal</w:t>
      </w:r>
      <w:r w:rsidRPr="745201B6" w:rsidR="00A24498">
        <w:rPr>
          <w:rFonts w:ascii="Times New Roman" w:hAnsi="Times New Roman" w:eastAsia="Times New Roman" w:cs="Times New Roman"/>
          <w:noProof w:val="0"/>
          <w:sz w:val="24"/>
          <w:szCs w:val="24"/>
          <w:lang w:val="en-US"/>
        </w:rPr>
        <w:t xml:space="preserve"> Winter Warmer Festival in 2021, </w:t>
      </w:r>
      <w:r w:rsidRPr="745201B6" w:rsidR="00F37729">
        <w:rPr>
          <w:rFonts w:ascii="Times New Roman" w:hAnsi="Times New Roman" w:eastAsia="Times New Roman" w:cs="Times New Roman"/>
          <w:noProof w:val="0"/>
          <w:sz w:val="24"/>
          <w:szCs w:val="24"/>
          <w:lang w:val="en-US"/>
        </w:rPr>
        <w:t>creates an inspirational force that marks</w:t>
      </w:r>
      <w:r w:rsidRPr="745201B6" w:rsidR="00137419">
        <w:rPr>
          <w:rFonts w:ascii="Times New Roman" w:hAnsi="Times New Roman" w:eastAsia="Times New Roman" w:cs="Times New Roman"/>
          <w:noProof w:val="0"/>
          <w:sz w:val="24"/>
          <w:szCs w:val="24"/>
          <w:lang w:val="en-US"/>
        </w:rPr>
        <w:t xml:space="preserve"> and characterizes many</w:t>
      </w:r>
      <w:r w:rsidRPr="745201B6" w:rsidR="00F37729">
        <w:rPr>
          <w:rFonts w:ascii="Times New Roman" w:hAnsi="Times New Roman" w:eastAsia="Times New Roman" w:cs="Times New Roman"/>
          <w:noProof w:val="0"/>
          <w:sz w:val="24"/>
          <w:szCs w:val="24"/>
          <w:lang w:val="en-US"/>
        </w:rPr>
        <w:t xml:space="preserve"> poems created in port cities.</w:t>
      </w:r>
      <w:r w:rsidRPr="745201B6" w:rsidR="006D0FC1">
        <w:rPr>
          <w:rFonts w:ascii="Times New Roman" w:hAnsi="Times New Roman" w:eastAsia="Times New Roman" w:cs="Times New Roman"/>
          <w:noProof w:val="0"/>
          <w:sz w:val="24"/>
          <w:szCs w:val="24"/>
          <w:lang w:val="en-US"/>
        </w:rPr>
        <w:t xml:space="preserve"> </w:t>
      </w:r>
    </w:p>
    <w:p w:rsidR="00407889" w:rsidP="745201B6" w:rsidRDefault="0051564E" w14:paraId="7BB7B665" w14:textId="78711F5E">
      <w:pPr>
        <w:pStyle w:val="Normal"/>
        <w:widowControl w:val="0"/>
        <w:suppressLineNumbers w:val="0"/>
        <w:bidi w:val="0"/>
        <w:spacing w:before="0" w:beforeAutospacing="off" w:after="0" w:afterAutospacing="off" w:line="480" w:lineRule="auto"/>
        <w:ind w:left="0" w:right="0" w:firstLine="720"/>
        <w:jc w:val="left"/>
        <w:rPr>
          <w:rFonts w:ascii="Times New Roman" w:hAnsi="Times New Roman" w:eastAsia="Times New Roman" w:cs="Times New Roman"/>
          <w:noProof w:val="0"/>
          <w:sz w:val="24"/>
          <w:szCs w:val="24"/>
          <w:lang w:val="en-US"/>
        </w:rPr>
      </w:pPr>
      <w:r w:rsidRPr="745201B6" w:rsidR="0051564E">
        <w:rPr>
          <w:rFonts w:ascii="Times New Roman" w:hAnsi="Times New Roman" w:eastAsia="Times New Roman" w:cs="Times New Roman"/>
          <w:noProof w:val="0"/>
          <w:sz w:val="24"/>
          <w:szCs w:val="24"/>
          <w:lang w:val="en-US"/>
        </w:rPr>
        <w:t>There is another side to ports and port cities; one that is linked to control</w:t>
      </w:r>
      <w:r w:rsidRPr="745201B6" w:rsidR="003146C8">
        <w:rPr>
          <w:rFonts w:ascii="Times New Roman" w:hAnsi="Times New Roman" w:eastAsia="Times New Roman" w:cs="Times New Roman"/>
          <w:noProof w:val="0"/>
          <w:sz w:val="24"/>
          <w:szCs w:val="24"/>
          <w:lang w:val="en-US"/>
        </w:rPr>
        <w:t xml:space="preserve"> and manipulation</w:t>
      </w:r>
      <w:r w:rsidRPr="745201B6" w:rsidR="0051564E">
        <w:rPr>
          <w:rFonts w:ascii="Times New Roman" w:hAnsi="Times New Roman" w:eastAsia="Times New Roman" w:cs="Times New Roman"/>
          <w:noProof w:val="0"/>
          <w:sz w:val="24"/>
          <w:szCs w:val="24"/>
          <w:lang w:val="en-US"/>
        </w:rPr>
        <w:t>,</w:t>
      </w:r>
      <w:r w:rsidRPr="745201B6" w:rsidR="0051564E">
        <w:rPr>
          <w:rFonts w:ascii="Times New Roman" w:hAnsi="Times New Roman" w:eastAsia="Times New Roman" w:cs="Times New Roman"/>
          <w:noProof w:val="0"/>
          <w:sz w:val="24"/>
          <w:szCs w:val="24"/>
          <w:lang w:val="en-US"/>
        </w:rPr>
        <w:t xml:space="preserve"> destruction</w:t>
      </w:r>
      <w:r w:rsidRPr="745201B6" w:rsidR="003146C8">
        <w:rPr>
          <w:rFonts w:ascii="Times New Roman" w:hAnsi="Times New Roman" w:eastAsia="Times New Roman" w:cs="Times New Roman"/>
          <w:noProof w:val="0"/>
          <w:sz w:val="24"/>
          <w:szCs w:val="24"/>
          <w:lang w:val="en-US"/>
        </w:rPr>
        <w:t xml:space="preserve"> and </w:t>
      </w:r>
      <w:r w:rsidRPr="745201B6" w:rsidR="0051564E">
        <w:rPr>
          <w:rFonts w:ascii="Times New Roman" w:hAnsi="Times New Roman" w:eastAsia="Times New Roman" w:cs="Times New Roman"/>
          <w:noProof w:val="0"/>
          <w:sz w:val="24"/>
          <w:szCs w:val="24"/>
          <w:lang w:val="en-US"/>
        </w:rPr>
        <w:t>imposition</w:t>
      </w:r>
      <w:r w:rsidRPr="745201B6" w:rsidR="003146C8">
        <w:rPr>
          <w:rFonts w:ascii="Times New Roman" w:hAnsi="Times New Roman" w:eastAsia="Times New Roman" w:cs="Times New Roman"/>
          <w:noProof w:val="0"/>
          <w:sz w:val="24"/>
          <w:szCs w:val="24"/>
          <w:lang w:val="en-US"/>
        </w:rPr>
        <w:t>, extraction</w:t>
      </w:r>
      <w:r w:rsidRPr="745201B6" w:rsidR="0051564E">
        <w:rPr>
          <w:rFonts w:ascii="Times New Roman" w:hAnsi="Times New Roman" w:eastAsia="Times New Roman" w:cs="Times New Roman"/>
          <w:noProof w:val="0"/>
          <w:sz w:val="24"/>
          <w:szCs w:val="24"/>
          <w:lang w:val="en-US"/>
        </w:rPr>
        <w:t xml:space="preserve"> and exploitation</w:t>
      </w:r>
      <w:r w:rsidRPr="745201B6" w:rsidR="00DA64E0">
        <w:rPr>
          <w:rFonts w:ascii="Times New Roman" w:hAnsi="Times New Roman" w:eastAsia="Times New Roman" w:cs="Times New Roman"/>
          <w:noProof w:val="0"/>
          <w:sz w:val="24"/>
          <w:szCs w:val="24"/>
          <w:lang w:val="en-US"/>
        </w:rPr>
        <w:t xml:space="preserve">, the slave </w:t>
      </w:r>
      <w:r w:rsidRPr="745201B6" w:rsidR="008A0E0B">
        <w:rPr>
          <w:rFonts w:ascii="Times New Roman" w:hAnsi="Times New Roman" w:eastAsia="Times New Roman" w:cs="Times New Roman"/>
          <w:noProof w:val="0"/>
          <w:sz w:val="24"/>
          <w:szCs w:val="24"/>
          <w:lang w:val="en-US"/>
        </w:rPr>
        <w:t>economy</w:t>
      </w:r>
      <w:r w:rsidRPr="745201B6" w:rsidR="169EE689">
        <w:rPr>
          <w:rFonts w:ascii="Times New Roman" w:hAnsi="Times New Roman" w:eastAsia="Times New Roman" w:cs="Times New Roman"/>
          <w:noProof w:val="0"/>
          <w:sz w:val="24"/>
          <w:szCs w:val="24"/>
          <w:lang w:val="en-US"/>
        </w:rPr>
        <w:t>,</w:t>
      </w:r>
      <w:r w:rsidRPr="745201B6" w:rsidR="008A0E0B">
        <w:rPr>
          <w:rFonts w:ascii="Times New Roman" w:hAnsi="Times New Roman" w:eastAsia="Times New Roman" w:cs="Times New Roman"/>
          <w:noProof w:val="0"/>
          <w:sz w:val="24"/>
          <w:szCs w:val="24"/>
          <w:lang w:val="en-US"/>
        </w:rPr>
        <w:t xml:space="preserve"> </w:t>
      </w:r>
      <w:r w:rsidRPr="745201B6" w:rsidR="00451A49">
        <w:rPr>
          <w:rFonts w:ascii="Times New Roman" w:hAnsi="Times New Roman" w:eastAsia="Times New Roman" w:cs="Times New Roman"/>
          <w:noProof w:val="0"/>
          <w:sz w:val="24"/>
          <w:szCs w:val="24"/>
          <w:lang w:val="en-US"/>
        </w:rPr>
        <w:t xml:space="preserve">capitalist </w:t>
      </w:r>
      <w:r w:rsidRPr="745201B6" w:rsidR="00451A49">
        <w:rPr>
          <w:rFonts w:ascii="Times New Roman" w:hAnsi="Times New Roman" w:eastAsia="Times New Roman" w:cs="Times New Roman"/>
          <w:noProof w:val="0"/>
          <w:sz w:val="24"/>
          <w:szCs w:val="24"/>
          <w:lang w:val="en-US"/>
        </w:rPr>
        <w:t>extractivism</w:t>
      </w:r>
      <w:r w:rsidRPr="745201B6" w:rsidR="163625F9">
        <w:rPr>
          <w:rFonts w:ascii="Times New Roman" w:hAnsi="Times New Roman" w:eastAsia="Times New Roman" w:cs="Times New Roman"/>
          <w:noProof w:val="0"/>
          <w:sz w:val="24"/>
          <w:szCs w:val="24"/>
          <w:lang w:val="en-US"/>
        </w:rPr>
        <w:t>, neo-colonial projects like the Panama Canal and the rampant capitalism of free ports</w:t>
      </w:r>
      <w:r w:rsidRPr="745201B6" w:rsidR="0051564E">
        <w:rPr>
          <w:rFonts w:ascii="Times New Roman" w:hAnsi="Times New Roman" w:eastAsia="Times New Roman" w:cs="Times New Roman"/>
          <w:noProof w:val="0"/>
          <w:sz w:val="24"/>
          <w:szCs w:val="24"/>
          <w:lang w:val="en-US"/>
        </w:rPr>
        <w:t xml:space="preserve">. </w:t>
      </w:r>
      <w:r w:rsidRPr="745201B6" w:rsidR="008D7467">
        <w:rPr>
          <w:rFonts w:ascii="Times New Roman" w:hAnsi="Times New Roman" w:eastAsia="Times New Roman" w:cs="Times New Roman"/>
          <w:noProof w:val="0"/>
          <w:sz w:val="24"/>
          <w:szCs w:val="24"/>
          <w:lang w:val="en-US"/>
        </w:rPr>
        <w:t xml:space="preserve">While Eleanor and Cornelia were conversationally exploring the </w:t>
      </w:r>
      <w:r w:rsidRPr="745201B6" w:rsidR="002C4618">
        <w:rPr>
          <w:rFonts w:ascii="Times New Roman" w:hAnsi="Times New Roman" w:eastAsia="Times New Roman" w:cs="Times New Roman"/>
          <w:noProof w:val="0"/>
          <w:sz w:val="24"/>
          <w:szCs w:val="24"/>
          <w:lang w:val="en-US"/>
        </w:rPr>
        <w:t xml:space="preserve">presence of the more-than-human in port cities, Cornelia was also involved in another series of conversations, with </w:t>
      </w:r>
      <w:r w:rsidRPr="745201B6" w:rsidR="00B67510">
        <w:rPr>
          <w:rFonts w:ascii="Times New Roman" w:hAnsi="Times New Roman" w:eastAsia="Times New Roman" w:cs="Times New Roman"/>
          <w:noProof w:val="0"/>
          <w:sz w:val="24"/>
          <w:szCs w:val="24"/>
          <w:lang w:val="en-US"/>
        </w:rPr>
        <w:t xml:space="preserve">Greg </w:t>
      </w:r>
      <w:r w:rsidRPr="745201B6" w:rsidR="00B67510">
        <w:rPr>
          <w:rFonts w:ascii="Times New Roman" w:hAnsi="Times New Roman" w:eastAsia="Times New Roman" w:cs="Times New Roman"/>
          <w:noProof w:val="0"/>
          <w:sz w:val="24"/>
          <w:szCs w:val="24"/>
          <w:lang w:val="en-US"/>
        </w:rPr>
        <w:t>Quiery</w:t>
      </w:r>
      <w:r w:rsidRPr="745201B6" w:rsidR="00582793">
        <w:rPr>
          <w:rFonts w:ascii="Times New Roman" w:hAnsi="Times New Roman" w:eastAsia="Times New Roman" w:cs="Times New Roman"/>
          <w:noProof w:val="0"/>
          <w:sz w:val="24"/>
          <w:szCs w:val="24"/>
          <w:lang w:val="en-US"/>
        </w:rPr>
        <w:t xml:space="preserve">. These conversations were sparked by the publication of </w:t>
      </w:r>
      <w:r w:rsidRPr="745201B6" w:rsidR="68777313">
        <w:rPr>
          <w:rFonts w:ascii="Times New Roman" w:hAnsi="Times New Roman" w:eastAsia="Times New Roman" w:cs="Times New Roman"/>
          <w:noProof w:val="0"/>
          <w:sz w:val="24"/>
          <w:szCs w:val="24"/>
          <w:lang w:val="en-US"/>
        </w:rPr>
        <w:t>Greg’s</w:t>
      </w:r>
      <w:r w:rsidRPr="745201B6" w:rsidR="00B67510">
        <w:rPr>
          <w:rFonts w:ascii="Times New Roman" w:hAnsi="Times New Roman" w:eastAsia="Times New Roman" w:cs="Times New Roman"/>
          <w:noProof w:val="0"/>
          <w:sz w:val="24"/>
          <w:szCs w:val="24"/>
          <w:lang w:val="en-US"/>
        </w:rPr>
        <w:t xml:space="preserve"> collection </w:t>
      </w:r>
      <w:r w:rsidRPr="745201B6" w:rsidR="00B67510">
        <w:rPr>
          <w:rFonts w:ascii="Times New Roman" w:hAnsi="Times New Roman" w:eastAsia="Times New Roman" w:cs="Times New Roman"/>
          <w:i w:val="1"/>
          <w:iCs w:val="1"/>
          <w:noProof w:val="0"/>
          <w:sz w:val="24"/>
          <w:szCs w:val="24"/>
          <w:lang w:val="en-US"/>
        </w:rPr>
        <w:t>Ogle</w:t>
      </w:r>
      <w:r w:rsidRPr="745201B6" w:rsidR="00DD2C4C">
        <w:rPr>
          <w:rFonts w:ascii="Times New Roman" w:hAnsi="Times New Roman" w:eastAsia="Times New Roman" w:cs="Times New Roman"/>
          <w:i w:val="1"/>
          <w:iCs w:val="1"/>
          <w:noProof w:val="0"/>
          <w:sz w:val="24"/>
          <w:szCs w:val="24"/>
          <w:lang w:val="en-US"/>
        </w:rPr>
        <w:t>t</w:t>
      </w:r>
      <w:r w:rsidRPr="745201B6" w:rsidR="00DD2C4C">
        <w:rPr>
          <w:rFonts w:ascii="Times New Roman" w:hAnsi="Times New Roman" w:eastAsia="Times New Roman" w:cs="Times New Roman"/>
          <w:i w:val="1"/>
          <w:iCs w:val="1"/>
          <w:noProof w:val="0"/>
          <w:sz w:val="24"/>
          <w:szCs w:val="24"/>
          <w:lang w:val="en-US"/>
        </w:rPr>
        <w:t xml:space="preserve"> </w:t>
      </w:r>
      <w:r w:rsidRPr="745201B6" w:rsidR="00DD2C4C">
        <w:rPr>
          <w:rFonts w:ascii="Times New Roman" w:hAnsi="Times New Roman" w:eastAsia="Times New Roman" w:cs="Times New Roman"/>
          <w:noProof w:val="0"/>
          <w:sz w:val="24"/>
          <w:szCs w:val="24"/>
          <w:lang w:val="en-US"/>
        </w:rPr>
        <w:t>and by a</w:t>
      </w:r>
      <w:r w:rsidRPr="745201B6" w:rsidR="00794971">
        <w:rPr>
          <w:rFonts w:ascii="Times New Roman" w:hAnsi="Times New Roman" w:eastAsia="Times New Roman" w:cs="Times New Roman"/>
          <w:noProof w:val="0"/>
          <w:sz w:val="24"/>
          <w:szCs w:val="24"/>
          <w:lang w:val="en-US"/>
        </w:rPr>
        <w:t xml:space="preserve"> visit of a representative of the </w:t>
      </w:r>
      <w:r w:rsidRPr="745201B6" w:rsidR="230BED7F">
        <w:rPr>
          <w:rFonts w:ascii="Times New Roman" w:hAnsi="Times New Roman" w:eastAsia="Times New Roman" w:cs="Times New Roman"/>
          <w:noProof w:val="0"/>
          <w:sz w:val="24"/>
          <w:szCs w:val="24"/>
          <w:lang w:val="en-US"/>
        </w:rPr>
        <w:t>organization</w:t>
      </w:r>
      <w:r w:rsidRPr="745201B6" w:rsidR="00794971">
        <w:rPr>
          <w:rFonts w:ascii="Times New Roman" w:hAnsi="Times New Roman" w:eastAsia="Times New Roman" w:cs="Times New Roman"/>
          <w:noProof w:val="0"/>
          <w:sz w:val="24"/>
          <w:szCs w:val="24"/>
          <w:lang w:val="en-US"/>
        </w:rPr>
        <w:t xml:space="preserve"> Maderas del Pueblo</w:t>
      </w:r>
      <w:r w:rsidRPr="745201B6" w:rsidR="0034700F">
        <w:rPr>
          <w:rFonts w:ascii="Times New Roman" w:hAnsi="Times New Roman" w:eastAsia="Times New Roman" w:cs="Times New Roman"/>
          <w:noProof w:val="0"/>
          <w:sz w:val="24"/>
          <w:szCs w:val="24"/>
          <w:lang w:val="en-US"/>
        </w:rPr>
        <w:t xml:space="preserve"> Sureste A.C.</w:t>
      </w:r>
      <w:r w:rsidRPr="745201B6" w:rsidR="00794971">
        <w:rPr>
          <w:rFonts w:ascii="Times New Roman" w:hAnsi="Times New Roman" w:eastAsia="Times New Roman" w:cs="Times New Roman"/>
          <w:noProof w:val="0"/>
          <w:sz w:val="24"/>
          <w:szCs w:val="24"/>
          <w:lang w:val="en-US"/>
        </w:rPr>
        <w:t xml:space="preserve"> </w:t>
      </w:r>
      <w:r w:rsidRPr="745201B6" w:rsidR="0034700F">
        <w:rPr>
          <w:rFonts w:ascii="Times New Roman" w:hAnsi="Times New Roman" w:eastAsia="Times New Roman" w:cs="Times New Roman"/>
          <w:noProof w:val="0"/>
          <w:sz w:val="24"/>
          <w:szCs w:val="24"/>
          <w:lang w:val="en-US"/>
        </w:rPr>
        <w:t>[</w:t>
      </w:r>
      <w:r w:rsidRPr="745201B6" w:rsidR="2A2F974E">
        <w:rPr>
          <w:rFonts w:ascii="Times New Roman" w:hAnsi="Times New Roman" w:eastAsia="Times New Roman" w:cs="Times New Roman"/>
          <w:noProof w:val="0"/>
          <w:sz w:val="24"/>
          <w:szCs w:val="24"/>
          <w:lang w:val="en-US"/>
        </w:rPr>
        <w:t xml:space="preserve">INSERT HYPERLINK </w:t>
      </w:r>
      <w:r w:rsidRPr="745201B6" w:rsidR="169EE689">
        <w:rPr>
          <w:rFonts w:ascii="Times New Roman" w:hAnsi="Times New Roman" w:eastAsia="Times New Roman" w:cs="Times New Roman"/>
          <w:noProof w:val="0"/>
          <w:sz w:val="24"/>
          <w:szCs w:val="24"/>
          <w:lang w:val="en-US"/>
        </w:rPr>
        <w:t>https://maderasdelpueblo.org/</w:t>
      </w:r>
      <w:r w:rsidRPr="745201B6" w:rsidR="0034700F">
        <w:rPr>
          <w:rFonts w:ascii="Times New Roman" w:hAnsi="Times New Roman" w:eastAsia="Times New Roman" w:cs="Times New Roman"/>
          <w:noProof w:val="0"/>
          <w:sz w:val="24"/>
          <w:szCs w:val="24"/>
          <w:lang w:val="en-US"/>
        </w:rPr>
        <w:t>]</w:t>
      </w:r>
      <w:r w:rsidRPr="745201B6" w:rsidR="00BC7E38">
        <w:rPr>
          <w:rFonts w:ascii="Times New Roman" w:hAnsi="Times New Roman" w:eastAsia="Times New Roman" w:cs="Times New Roman"/>
          <w:noProof w:val="0"/>
          <w:sz w:val="24"/>
          <w:szCs w:val="24"/>
          <w:lang w:val="en-US"/>
        </w:rPr>
        <w:t>, based in</w:t>
      </w:r>
      <w:r w:rsidRPr="745201B6" w:rsidR="00794971">
        <w:rPr>
          <w:rFonts w:ascii="Times New Roman" w:hAnsi="Times New Roman" w:eastAsia="Times New Roman" w:cs="Times New Roman"/>
          <w:noProof w:val="0"/>
          <w:sz w:val="24"/>
          <w:szCs w:val="24"/>
          <w:lang w:val="en-US"/>
        </w:rPr>
        <w:t xml:space="preserve"> Mexico</w:t>
      </w:r>
      <w:r w:rsidRPr="745201B6" w:rsidR="00BC7E38">
        <w:rPr>
          <w:rFonts w:ascii="Times New Roman" w:hAnsi="Times New Roman" w:eastAsia="Times New Roman" w:cs="Times New Roman"/>
          <w:noProof w:val="0"/>
          <w:sz w:val="24"/>
          <w:szCs w:val="24"/>
          <w:lang w:val="en-US"/>
        </w:rPr>
        <w:t>,</w:t>
      </w:r>
      <w:r w:rsidRPr="745201B6" w:rsidR="00794971">
        <w:rPr>
          <w:rFonts w:ascii="Times New Roman" w:hAnsi="Times New Roman" w:eastAsia="Times New Roman" w:cs="Times New Roman"/>
          <w:noProof w:val="0"/>
          <w:sz w:val="24"/>
          <w:szCs w:val="24"/>
          <w:lang w:val="en-US"/>
        </w:rPr>
        <w:t xml:space="preserve"> to Manchester and Liverpool. In collaboration with the Liverpool Social Centre, </w:t>
      </w:r>
      <w:r w:rsidRPr="745201B6" w:rsidR="00BC7E38">
        <w:rPr>
          <w:rFonts w:ascii="Times New Roman" w:hAnsi="Times New Roman" w:eastAsia="Times New Roman" w:cs="Times New Roman"/>
          <w:noProof w:val="0"/>
          <w:sz w:val="24"/>
          <w:szCs w:val="24"/>
          <w:lang w:val="en-US"/>
        </w:rPr>
        <w:t xml:space="preserve">meetings were organized </w:t>
      </w:r>
      <w:r w:rsidRPr="745201B6" w:rsidR="00B67510">
        <w:rPr>
          <w:rFonts w:ascii="Times New Roman" w:hAnsi="Times New Roman" w:eastAsia="Times New Roman" w:cs="Times New Roman"/>
          <w:noProof w:val="0"/>
          <w:sz w:val="24"/>
          <w:szCs w:val="24"/>
          <w:lang w:val="en-US"/>
        </w:rPr>
        <w:t xml:space="preserve">with campaign groups like Save </w:t>
      </w:r>
      <w:r w:rsidRPr="745201B6" w:rsidR="00B67510">
        <w:rPr>
          <w:rFonts w:ascii="Times New Roman" w:hAnsi="Times New Roman" w:eastAsia="Times New Roman" w:cs="Times New Roman"/>
          <w:noProof w:val="0"/>
          <w:sz w:val="24"/>
          <w:szCs w:val="24"/>
          <w:lang w:val="en-US"/>
        </w:rPr>
        <w:t>Oglet</w:t>
      </w:r>
      <w:r w:rsidRPr="745201B6" w:rsidR="00B67510">
        <w:rPr>
          <w:rFonts w:ascii="Times New Roman" w:hAnsi="Times New Roman" w:eastAsia="Times New Roman" w:cs="Times New Roman"/>
          <w:noProof w:val="0"/>
          <w:sz w:val="24"/>
          <w:szCs w:val="24"/>
          <w:lang w:val="en-US"/>
        </w:rPr>
        <w:t xml:space="preserve"> Shore</w:t>
      </w:r>
      <w:r w:rsidRPr="745201B6" w:rsidR="00F33487">
        <w:rPr>
          <w:rFonts w:ascii="Times New Roman" w:hAnsi="Times New Roman" w:eastAsia="Times New Roman" w:cs="Times New Roman"/>
          <w:noProof w:val="0"/>
          <w:sz w:val="24"/>
          <w:szCs w:val="24"/>
          <w:lang w:val="en-US"/>
        </w:rPr>
        <w:t xml:space="preserve"> [</w:t>
      </w:r>
      <w:r w:rsidRPr="745201B6" w:rsidR="174A5DFE">
        <w:rPr>
          <w:rFonts w:ascii="Times New Roman" w:hAnsi="Times New Roman" w:eastAsia="Times New Roman" w:cs="Times New Roman"/>
          <w:noProof w:val="0"/>
          <w:sz w:val="24"/>
          <w:szCs w:val="24"/>
          <w:lang w:val="en-US"/>
        </w:rPr>
        <w:t xml:space="preserve">INSERT HYPERLINK </w:t>
      </w:r>
      <w:r w:rsidRPr="745201B6" w:rsidR="3041F1EC">
        <w:rPr>
          <w:rFonts w:ascii="Times New Roman" w:hAnsi="Times New Roman" w:eastAsia="Times New Roman" w:cs="Times New Roman"/>
          <w:noProof w:val="0"/>
          <w:sz w:val="24"/>
          <w:szCs w:val="24"/>
          <w:lang w:val="en-US"/>
        </w:rPr>
        <w:t>https://speke8.wixsite.com/oglet</w:t>
      </w:r>
      <w:r w:rsidRPr="745201B6" w:rsidR="00F33487">
        <w:rPr>
          <w:rFonts w:ascii="Times New Roman" w:hAnsi="Times New Roman" w:eastAsia="Times New Roman" w:cs="Times New Roman"/>
          <w:noProof w:val="0"/>
          <w:sz w:val="24"/>
          <w:szCs w:val="24"/>
          <w:lang w:val="en-US"/>
        </w:rPr>
        <w:t>]</w:t>
      </w:r>
      <w:r w:rsidRPr="745201B6" w:rsidR="0040742B">
        <w:rPr>
          <w:rFonts w:ascii="Times New Roman" w:hAnsi="Times New Roman" w:eastAsia="Times New Roman" w:cs="Times New Roman"/>
          <w:noProof w:val="0"/>
          <w:sz w:val="24"/>
          <w:szCs w:val="24"/>
          <w:lang w:val="en-US"/>
        </w:rPr>
        <w:t xml:space="preserve"> and</w:t>
      </w:r>
      <w:r w:rsidRPr="745201B6" w:rsidR="00B67510">
        <w:rPr>
          <w:rFonts w:ascii="Times New Roman" w:hAnsi="Times New Roman" w:eastAsia="Times New Roman" w:cs="Times New Roman"/>
          <w:noProof w:val="0"/>
          <w:sz w:val="24"/>
          <w:szCs w:val="24"/>
          <w:lang w:val="en-US"/>
        </w:rPr>
        <w:t xml:space="preserve"> Save </w:t>
      </w:r>
      <w:r w:rsidRPr="745201B6" w:rsidR="00B67510">
        <w:rPr>
          <w:rFonts w:ascii="Times New Roman" w:hAnsi="Times New Roman" w:eastAsia="Times New Roman" w:cs="Times New Roman"/>
          <w:noProof w:val="0"/>
          <w:sz w:val="24"/>
          <w:szCs w:val="24"/>
          <w:lang w:val="en-US"/>
        </w:rPr>
        <w:t>Rimrose</w:t>
      </w:r>
      <w:r w:rsidRPr="745201B6" w:rsidR="00B67510">
        <w:rPr>
          <w:rFonts w:ascii="Times New Roman" w:hAnsi="Times New Roman" w:eastAsia="Times New Roman" w:cs="Times New Roman"/>
          <w:noProof w:val="0"/>
          <w:sz w:val="24"/>
          <w:szCs w:val="24"/>
          <w:lang w:val="en-US"/>
        </w:rPr>
        <w:t xml:space="preserve"> Valley</w:t>
      </w:r>
      <w:r w:rsidRPr="745201B6" w:rsidR="006252D7">
        <w:rPr>
          <w:rFonts w:ascii="Times New Roman" w:hAnsi="Times New Roman" w:eastAsia="Times New Roman" w:cs="Times New Roman"/>
          <w:noProof w:val="0"/>
          <w:sz w:val="24"/>
          <w:szCs w:val="24"/>
          <w:lang w:val="en-US"/>
        </w:rPr>
        <w:t xml:space="preserve"> [</w:t>
      </w:r>
      <w:r w:rsidRPr="745201B6" w:rsidR="02B77FC7">
        <w:rPr>
          <w:rFonts w:ascii="Times New Roman" w:hAnsi="Times New Roman" w:eastAsia="Times New Roman" w:cs="Times New Roman"/>
          <w:noProof w:val="0"/>
          <w:sz w:val="24"/>
          <w:szCs w:val="24"/>
          <w:lang w:val="en-US"/>
        </w:rPr>
        <w:t xml:space="preserve">INSERT HYPERLINK </w:t>
      </w:r>
      <w:r w:rsidRPr="745201B6" w:rsidR="648E0AFF">
        <w:rPr>
          <w:rFonts w:ascii="Times New Roman" w:hAnsi="Times New Roman" w:eastAsia="Times New Roman" w:cs="Times New Roman"/>
          <w:noProof w:val="0"/>
          <w:sz w:val="24"/>
          <w:szCs w:val="24"/>
          <w:lang w:val="en-US"/>
        </w:rPr>
        <w:t>https://www.saverimrosevalley.org/</w:t>
      </w:r>
      <w:r w:rsidRPr="745201B6" w:rsidR="00224F3C">
        <w:rPr>
          <w:rFonts w:ascii="Times New Roman" w:hAnsi="Times New Roman" w:eastAsia="Times New Roman" w:cs="Times New Roman"/>
          <w:noProof w:val="0"/>
          <w:sz w:val="24"/>
          <w:szCs w:val="24"/>
          <w:lang w:val="en-US"/>
        </w:rPr>
        <w:t>]</w:t>
      </w:r>
      <w:r w:rsidRPr="745201B6" w:rsidR="0040742B">
        <w:rPr>
          <w:rFonts w:ascii="Times New Roman" w:hAnsi="Times New Roman" w:eastAsia="Times New Roman" w:cs="Times New Roman"/>
          <w:noProof w:val="0"/>
          <w:sz w:val="24"/>
          <w:szCs w:val="24"/>
          <w:lang w:val="en-US"/>
        </w:rPr>
        <w:t xml:space="preserve">, as well as a public event. These encounters and conversations focused on how </w:t>
      </w:r>
      <w:r w:rsidRPr="745201B6" w:rsidR="00830ADB">
        <w:rPr>
          <w:rFonts w:ascii="Times New Roman" w:hAnsi="Times New Roman" w:eastAsia="Times New Roman" w:cs="Times New Roman"/>
          <w:noProof w:val="0"/>
          <w:sz w:val="24"/>
          <w:szCs w:val="24"/>
          <w:lang w:val="en-US"/>
        </w:rPr>
        <w:t>ports and shorelines</w:t>
      </w:r>
      <w:r w:rsidRPr="745201B6" w:rsidR="00867AF4">
        <w:rPr>
          <w:rFonts w:ascii="Times New Roman" w:hAnsi="Times New Roman" w:eastAsia="Times New Roman" w:cs="Times New Roman"/>
          <w:noProof w:val="0"/>
          <w:sz w:val="24"/>
          <w:szCs w:val="24"/>
          <w:lang w:val="en-US"/>
        </w:rPr>
        <w:t xml:space="preserve"> </w:t>
      </w:r>
      <w:r w:rsidRPr="745201B6" w:rsidR="00830ADB">
        <w:rPr>
          <w:rFonts w:ascii="Times New Roman" w:hAnsi="Times New Roman" w:eastAsia="Times New Roman" w:cs="Times New Roman"/>
          <w:noProof w:val="0"/>
          <w:sz w:val="24"/>
          <w:szCs w:val="24"/>
          <w:lang w:val="en-US"/>
        </w:rPr>
        <w:t xml:space="preserve">are the </w:t>
      </w:r>
      <w:r w:rsidRPr="745201B6" w:rsidR="00867AF4">
        <w:rPr>
          <w:rFonts w:ascii="Times New Roman" w:hAnsi="Times New Roman" w:eastAsia="Times New Roman" w:cs="Times New Roman"/>
          <w:noProof w:val="0"/>
          <w:sz w:val="24"/>
          <w:szCs w:val="24"/>
          <w:lang w:val="en-US"/>
        </w:rPr>
        <w:t>objects</w:t>
      </w:r>
      <w:r w:rsidRPr="745201B6" w:rsidR="00830ADB">
        <w:rPr>
          <w:rFonts w:ascii="Times New Roman" w:hAnsi="Times New Roman" w:eastAsia="Times New Roman" w:cs="Times New Roman"/>
          <w:noProof w:val="0"/>
          <w:sz w:val="24"/>
          <w:szCs w:val="24"/>
          <w:lang w:val="en-US"/>
        </w:rPr>
        <w:t xml:space="preserve"> of desire of capitalist managerialism, which often works hand in hand with</w:t>
      </w:r>
      <w:r w:rsidRPr="745201B6" w:rsidR="00867AF4">
        <w:rPr>
          <w:rFonts w:ascii="Times New Roman" w:hAnsi="Times New Roman" w:eastAsia="Times New Roman" w:cs="Times New Roman"/>
          <w:noProof w:val="0"/>
          <w:sz w:val="24"/>
          <w:szCs w:val="24"/>
          <w:lang w:val="en-US"/>
        </w:rPr>
        <w:t>, and at the service of,</w:t>
      </w:r>
      <w:r w:rsidRPr="745201B6" w:rsidR="00830ADB">
        <w:rPr>
          <w:rFonts w:ascii="Times New Roman" w:hAnsi="Times New Roman" w:eastAsia="Times New Roman" w:cs="Times New Roman"/>
          <w:noProof w:val="0"/>
          <w:sz w:val="24"/>
          <w:szCs w:val="24"/>
          <w:lang w:val="en-US"/>
        </w:rPr>
        <w:t xml:space="preserve"> </w:t>
      </w:r>
      <w:r w:rsidRPr="745201B6" w:rsidR="00830ADB">
        <w:rPr>
          <w:rFonts w:ascii="Times New Roman" w:hAnsi="Times New Roman" w:eastAsia="Times New Roman" w:cs="Times New Roman"/>
          <w:noProof w:val="0"/>
          <w:sz w:val="24"/>
          <w:szCs w:val="24"/>
          <w:lang w:val="en-US"/>
        </w:rPr>
        <w:t>extractivism</w:t>
      </w:r>
      <w:r w:rsidRPr="745201B6" w:rsidR="00867AF4">
        <w:rPr>
          <w:rFonts w:ascii="Times New Roman" w:hAnsi="Times New Roman" w:eastAsia="Times New Roman" w:cs="Times New Roman"/>
          <w:noProof w:val="0"/>
          <w:sz w:val="24"/>
          <w:szCs w:val="24"/>
          <w:lang w:val="en-US"/>
        </w:rPr>
        <w:t xml:space="preserve"> and exploitation</w:t>
      </w:r>
      <w:r w:rsidRPr="745201B6" w:rsidR="00D15DEA">
        <w:rPr>
          <w:rFonts w:ascii="Times New Roman" w:hAnsi="Times New Roman" w:eastAsia="Times New Roman" w:cs="Times New Roman"/>
          <w:noProof w:val="0"/>
          <w:sz w:val="24"/>
          <w:szCs w:val="24"/>
          <w:lang w:val="en-US"/>
        </w:rPr>
        <w:t>.</w:t>
      </w:r>
    </w:p>
    <w:p w:rsidR="007F67B2" w:rsidP="65B889F9" w:rsidRDefault="007F67B2" w14:paraId="715D1D9B" w14:textId="3E6E2BA9">
      <w:pPr>
        <w:widowControl w:val="0"/>
        <w:spacing w:line="480" w:lineRule="auto"/>
        <w:rPr>
          <w:rFonts w:ascii="Times New Roman" w:hAnsi="Times New Roman" w:eastAsia="Times New Roman" w:cs="Times New Roman"/>
          <w:noProof w:val="0"/>
          <w:sz w:val="24"/>
          <w:szCs w:val="24"/>
          <w:highlight w:val="yellow"/>
          <w:lang w:val="en-US"/>
        </w:rPr>
      </w:pPr>
    </w:p>
    <w:p w:rsidRPr="004921DD" w:rsidR="005939CC" w:rsidP="65B889F9" w:rsidRDefault="00D567F9" w14:paraId="598DDD0B" w14:textId="76F969D5">
      <w:pPr>
        <w:widowControl w:val="0"/>
        <w:spacing w:line="480" w:lineRule="auto"/>
        <w:rPr>
          <w:rFonts w:ascii="Times New Roman" w:hAnsi="Times New Roman" w:eastAsia="Times New Roman" w:cs="Times New Roman"/>
          <w:b w:val="1"/>
          <w:bCs w:val="1"/>
          <w:noProof w:val="0"/>
          <w:sz w:val="24"/>
          <w:szCs w:val="24"/>
          <w:lang w:val="en-US"/>
        </w:rPr>
      </w:pPr>
      <w:r w:rsidRPr="65B889F9" w:rsidR="00D567F9">
        <w:rPr>
          <w:rFonts w:ascii="Times New Roman" w:hAnsi="Times New Roman" w:eastAsia="Times New Roman" w:cs="Times New Roman"/>
          <w:b w:val="1"/>
          <w:bCs w:val="1"/>
          <w:noProof w:val="0"/>
          <w:sz w:val="24"/>
          <w:szCs w:val="24"/>
          <w:lang w:val="en-US"/>
        </w:rPr>
        <w:t xml:space="preserve">Seedbed, Two: </w:t>
      </w:r>
      <w:r w:rsidRPr="65B889F9" w:rsidR="00E26C36">
        <w:rPr>
          <w:rFonts w:ascii="Times New Roman" w:hAnsi="Times New Roman" w:eastAsia="Times New Roman" w:cs="Times New Roman"/>
          <w:b w:val="1"/>
          <w:bCs w:val="1"/>
          <w:noProof w:val="0"/>
          <w:sz w:val="24"/>
          <w:szCs w:val="24"/>
          <w:lang w:val="en-US"/>
        </w:rPr>
        <w:t>The Non-Human Irresistible</w:t>
      </w:r>
    </w:p>
    <w:p w:rsidRPr="004921DD" w:rsidR="2713860E" w:rsidP="65B889F9" w:rsidRDefault="43F052B8" w14:paraId="36334AE3" w14:textId="0B04F578">
      <w:pPr>
        <w:pStyle w:val="Normal"/>
        <w:widowControl w:val="0"/>
        <w:spacing w:line="480" w:lineRule="auto"/>
        <w:rPr>
          <w:rFonts w:ascii="Times New Roman" w:hAnsi="Times New Roman" w:eastAsia="Times New Roman" w:cs="Times New Roman"/>
          <w:noProof w:val="0"/>
          <w:sz w:val="24"/>
          <w:szCs w:val="24"/>
          <w:lang w:val="en-US"/>
        </w:rPr>
      </w:pPr>
      <w:r w:rsidRPr="745201B6" w:rsidR="43F052B8">
        <w:rPr>
          <w:rFonts w:ascii="Times New Roman" w:hAnsi="Times New Roman" w:eastAsia="Times New Roman" w:cs="Times New Roman"/>
          <w:noProof w:val="0"/>
          <w:sz w:val="24"/>
          <w:szCs w:val="24"/>
          <w:lang w:val="en-US"/>
        </w:rPr>
        <w:t>For Eleanor</w:t>
      </w:r>
      <w:r w:rsidRPr="745201B6" w:rsidR="28F5F15E">
        <w:rPr>
          <w:rFonts w:ascii="Times New Roman" w:hAnsi="Times New Roman" w:eastAsia="Times New Roman" w:cs="Times New Roman"/>
          <w:noProof w:val="0"/>
          <w:sz w:val="24"/>
          <w:szCs w:val="24"/>
          <w:lang w:val="en-US"/>
        </w:rPr>
        <w:t>,</w:t>
      </w:r>
      <w:r w:rsidRPr="745201B6" w:rsidR="43F052B8">
        <w:rPr>
          <w:rFonts w:ascii="Times New Roman" w:hAnsi="Times New Roman" w:eastAsia="Times New Roman" w:cs="Times New Roman"/>
          <w:noProof w:val="0"/>
          <w:sz w:val="24"/>
          <w:szCs w:val="24"/>
          <w:lang w:val="en-US"/>
        </w:rPr>
        <w:t xml:space="preserve"> the agency of the more-than-human was </w:t>
      </w:r>
      <w:r w:rsidRPr="745201B6" w:rsidR="408096CA">
        <w:rPr>
          <w:rFonts w:ascii="Times New Roman" w:hAnsi="Times New Roman" w:eastAsia="Times New Roman" w:cs="Times New Roman"/>
          <w:noProof w:val="0"/>
          <w:sz w:val="24"/>
          <w:szCs w:val="24"/>
          <w:lang w:val="en-US"/>
        </w:rPr>
        <w:t>what drew her to the project</w:t>
      </w:r>
      <w:r w:rsidRPr="745201B6" w:rsidR="04C3BDEA">
        <w:rPr>
          <w:rFonts w:ascii="Times New Roman" w:hAnsi="Times New Roman" w:eastAsia="Times New Roman" w:cs="Times New Roman"/>
          <w:noProof w:val="0"/>
          <w:sz w:val="24"/>
          <w:szCs w:val="24"/>
          <w:lang w:val="en-US"/>
        </w:rPr>
        <w:t xml:space="preserve">. </w:t>
      </w:r>
      <w:r w:rsidRPr="745201B6" w:rsidR="27B96670">
        <w:rPr>
          <w:rFonts w:ascii="Times New Roman" w:hAnsi="Times New Roman" w:eastAsia="Times New Roman" w:cs="Times New Roman"/>
          <w:noProof w:val="0"/>
          <w:sz w:val="24"/>
          <w:szCs w:val="24"/>
          <w:lang w:val="en-US"/>
        </w:rPr>
        <w:t xml:space="preserve">New </w:t>
      </w:r>
      <w:r w:rsidRPr="745201B6" w:rsidR="2CD80F72">
        <w:rPr>
          <w:rFonts w:ascii="Times New Roman" w:hAnsi="Times New Roman" w:eastAsia="Times New Roman" w:cs="Times New Roman"/>
          <w:noProof w:val="0"/>
          <w:sz w:val="24"/>
          <w:szCs w:val="24"/>
          <w:lang w:val="en-US"/>
        </w:rPr>
        <w:t>materialist</w:t>
      </w:r>
      <w:r w:rsidRPr="745201B6" w:rsidR="27B96670">
        <w:rPr>
          <w:rFonts w:ascii="Times New Roman" w:hAnsi="Times New Roman" w:eastAsia="Times New Roman" w:cs="Times New Roman"/>
          <w:noProof w:val="0"/>
          <w:sz w:val="24"/>
          <w:szCs w:val="24"/>
          <w:lang w:val="en-US"/>
        </w:rPr>
        <w:t xml:space="preserve"> thought </w:t>
      </w:r>
      <w:r w:rsidRPr="745201B6" w:rsidR="558DBAF0">
        <w:rPr>
          <w:rFonts w:ascii="Times New Roman" w:hAnsi="Times New Roman" w:eastAsia="Times New Roman" w:cs="Times New Roman"/>
          <w:noProof w:val="0"/>
          <w:sz w:val="24"/>
          <w:szCs w:val="24"/>
          <w:lang w:val="en-US"/>
        </w:rPr>
        <w:t>conceptualizes</w:t>
      </w:r>
      <w:r w:rsidRPr="745201B6" w:rsidR="27B96670">
        <w:rPr>
          <w:rFonts w:ascii="Times New Roman" w:hAnsi="Times New Roman" w:eastAsia="Times New Roman" w:cs="Times New Roman"/>
          <w:noProof w:val="0"/>
          <w:sz w:val="24"/>
          <w:szCs w:val="24"/>
          <w:lang w:val="en-US"/>
        </w:rPr>
        <w:t xml:space="preserve"> the non-human </w:t>
      </w:r>
      <w:r w:rsidRPr="745201B6" w:rsidR="14596626">
        <w:rPr>
          <w:rFonts w:ascii="Times New Roman" w:hAnsi="Times New Roman" w:eastAsia="Times New Roman" w:cs="Times New Roman"/>
          <w:noProof w:val="0"/>
          <w:sz w:val="24"/>
          <w:szCs w:val="24"/>
          <w:lang w:val="en-US"/>
        </w:rPr>
        <w:t>as an agential parti</w:t>
      </w:r>
      <w:r w:rsidRPr="745201B6" w:rsidR="59FDCA6E">
        <w:rPr>
          <w:rFonts w:ascii="Times New Roman" w:hAnsi="Times New Roman" w:eastAsia="Times New Roman" w:cs="Times New Roman"/>
          <w:noProof w:val="0"/>
          <w:sz w:val="24"/>
          <w:szCs w:val="24"/>
          <w:lang w:val="en-US"/>
        </w:rPr>
        <w:t>cipant</w:t>
      </w:r>
      <w:r w:rsidRPr="745201B6" w:rsidR="14596626">
        <w:rPr>
          <w:rFonts w:ascii="Times New Roman" w:hAnsi="Times New Roman" w:eastAsia="Times New Roman" w:cs="Times New Roman"/>
          <w:noProof w:val="0"/>
          <w:sz w:val="24"/>
          <w:szCs w:val="24"/>
          <w:lang w:val="en-US"/>
        </w:rPr>
        <w:t xml:space="preserve"> in human culture, in this case poetry, by collapsing the traditional boundary </w:t>
      </w:r>
      <w:r w:rsidRPr="745201B6" w:rsidR="3FDEAB1D">
        <w:rPr>
          <w:rFonts w:ascii="Times New Roman" w:hAnsi="Times New Roman" w:eastAsia="Times New Roman" w:cs="Times New Roman"/>
          <w:noProof w:val="0"/>
          <w:sz w:val="24"/>
          <w:szCs w:val="24"/>
          <w:lang w:val="en-US"/>
        </w:rPr>
        <w:t>between</w:t>
      </w:r>
      <w:r w:rsidRPr="745201B6" w:rsidR="14596626">
        <w:rPr>
          <w:rFonts w:ascii="Times New Roman" w:hAnsi="Times New Roman" w:eastAsia="Times New Roman" w:cs="Times New Roman"/>
          <w:noProof w:val="0"/>
          <w:sz w:val="24"/>
          <w:szCs w:val="24"/>
          <w:lang w:val="en-US"/>
        </w:rPr>
        <w:t xml:space="preserve"> culture</w:t>
      </w:r>
      <w:r w:rsidRPr="745201B6" w:rsidR="0C7D4998">
        <w:rPr>
          <w:rFonts w:ascii="Times New Roman" w:hAnsi="Times New Roman" w:eastAsia="Times New Roman" w:cs="Times New Roman"/>
          <w:noProof w:val="0"/>
          <w:sz w:val="24"/>
          <w:szCs w:val="24"/>
          <w:lang w:val="en-US"/>
        </w:rPr>
        <w:t>/</w:t>
      </w:r>
      <w:r w:rsidRPr="745201B6" w:rsidR="14596626">
        <w:rPr>
          <w:rFonts w:ascii="Times New Roman" w:hAnsi="Times New Roman" w:eastAsia="Times New Roman" w:cs="Times New Roman"/>
          <w:noProof w:val="0"/>
          <w:sz w:val="24"/>
          <w:szCs w:val="24"/>
          <w:lang w:val="en-US"/>
        </w:rPr>
        <w:t>nature. Ins</w:t>
      </w:r>
      <w:r w:rsidRPr="745201B6" w:rsidR="5F5F4D64">
        <w:rPr>
          <w:rFonts w:ascii="Times New Roman" w:hAnsi="Times New Roman" w:eastAsia="Times New Roman" w:cs="Times New Roman"/>
          <w:noProof w:val="0"/>
          <w:sz w:val="24"/>
          <w:szCs w:val="24"/>
          <w:lang w:val="en-US"/>
        </w:rPr>
        <w:t>tead</w:t>
      </w:r>
      <w:r w:rsidRPr="745201B6" w:rsidR="6B26667D">
        <w:rPr>
          <w:rFonts w:ascii="Times New Roman" w:hAnsi="Times New Roman" w:eastAsia="Times New Roman" w:cs="Times New Roman"/>
          <w:noProof w:val="0"/>
          <w:sz w:val="24"/>
          <w:szCs w:val="24"/>
          <w:lang w:val="en-US"/>
        </w:rPr>
        <w:t xml:space="preserve">, </w:t>
      </w:r>
      <w:r w:rsidRPr="745201B6" w:rsidR="5F5F4D64">
        <w:rPr>
          <w:rFonts w:ascii="Times New Roman" w:hAnsi="Times New Roman" w:eastAsia="Times New Roman" w:cs="Times New Roman"/>
          <w:noProof w:val="0"/>
          <w:sz w:val="24"/>
          <w:szCs w:val="24"/>
          <w:lang w:val="en-US"/>
        </w:rPr>
        <w:t xml:space="preserve">the relation is </w:t>
      </w:r>
      <w:r w:rsidRPr="745201B6" w:rsidR="5F5F4D64">
        <w:rPr>
          <w:rFonts w:ascii="Times New Roman" w:hAnsi="Times New Roman" w:eastAsia="Times New Roman" w:cs="Times New Roman"/>
          <w:noProof w:val="0"/>
          <w:sz w:val="24"/>
          <w:szCs w:val="24"/>
          <w:lang w:val="en-US"/>
        </w:rPr>
        <w:t>thought</w:t>
      </w:r>
      <w:r w:rsidRPr="745201B6" w:rsidR="5F5F4D64">
        <w:rPr>
          <w:rFonts w:ascii="Times New Roman" w:hAnsi="Times New Roman" w:eastAsia="Times New Roman" w:cs="Times New Roman"/>
          <w:noProof w:val="0"/>
          <w:sz w:val="24"/>
          <w:szCs w:val="24"/>
          <w:lang w:val="en-US"/>
        </w:rPr>
        <w:t xml:space="preserve"> as a continuum existing at mu</w:t>
      </w:r>
      <w:r w:rsidRPr="745201B6" w:rsidR="7B4D63CA">
        <w:rPr>
          <w:rFonts w:ascii="Times New Roman" w:hAnsi="Times New Roman" w:eastAsia="Times New Roman" w:cs="Times New Roman"/>
          <w:noProof w:val="0"/>
          <w:sz w:val="24"/>
          <w:szCs w:val="24"/>
          <w:lang w:val="en-US"/>
        </w:rPr>
        <w:t xml:space="preserve">ltiple concurrent speeds, </w:t>
      </w:r>
      <w:r w:rsidRPr="745201B6" w:rsidR="7B4D63CA">
        <w:rPr>
          <w:rFonts w:ascii="Times New Roman" w:hAnsi="Times New Roman" w:eastAsia="Times New Roman" w:cs="Times New Roman"/>
          <w:noProof w:val="0"/>
          <w:sz w:val="24"/>
          <w:szCs w:val="24"/>
          <w:lang w:val="en-US"/>
        </w:rPr>
        <w:t>times</w:t>
      </w:r>
      <w:r w:rsidRPr="745201B6" w:rsidR="7B4D63CA">
        <w:rPr>
          <w:rFonts w:ascii="Times New Roman" w:hAnsi="Times New Roman" w:eastAsia="Times New Roman" w:cs="Times New Roman"/>
          <w:noProof w:val="0"/>
          <w:sz w:val="24"/>
          <w:szCs w:val="24"/>
          <w:lang w:val="en-US"/>
        </w:rPr>
        <w:t xml:space="preserve"> and spaces. </w:t>
      </w:r>
      <w:r w:rsidRPr="745201B6" w:rsidR="52AA2C4C">
        <w:rPr>
          <w:rFonts w:ascii="Times New Roman" w:hAnsi="Times New Roman" w:eastAsia="Times New Roman" w:cs="Times New Roman"/>
          <w:noProof w:val="0"/>
          <w:sz w:val="24"/>
          <w:szCs w:val="24"/>
          <w:lang w:val="en-US"/>
        </w:rPr>
        <w:t xml:space="preserve">Importantly for our work here a new conception of the human subject is </w:t>
      </w:r>
      <w:r w:rsidRPr="745201B6" w:rsidR="52AA2C4C">
        <w:rPr>
          <w:rFonts w:ascii="Times New Roman" w:hAnsi="Times New Roman" w:eastAsia="Times New Roman" w:cs="Times New Roman"/>
          <w:noProof w:val="0"/>
          <w:sz w:val="24"/>
          <w:szCs w:val="24"/>
          <w:lang w:val="en-US"/>
        </w:rPr>
        <w:t>emerging</w:t>
      </w:r>
      <w:r w:rsidRPr="745201B6" w:rsidR="52AA2C4C">
        <w:rPr>
          <w:rFonts w:ascii="Times New Roman" w:hAnsi="Times New Roman" w:eastAsia="Times New Roman" w:cs="Times New Roman"/>
          <w:noProof w:val="0"/>
          <w:sz w:val="24"/>
          <w:szCs w:val="24"/>
          <w:lang w:val="en-US"/>
        </w:rPr>
        <w:t xml:space="preserve"> which expands the liberal human subject to inc</w:t>
      </w:r>
      <w:r w:rsidRPr="745201B6" w:rsidR="47893ACB">
        <w:rPr>
          <w:rFonts w:ascii="Times New Roman" w:hAnsi="Times New Roman" w:eastAsia="Times New Roman" w:cs="Times New Roman"/>
          <w:noProof w:val="0"/>
          <w:sz w:val="24"/>
          <w:szCs w:val="24"/>
          <w:lang w:val="en-US"/>
        </w:rPr>
        <w:t xml:space="preserve">lude the more-than-human in the </w:t>
      </w:r>
      <w:r w:rsidRPr="745201B6" w:rsidR="57DD3D92">
        <w:rPr>
          <w:rFonts w:ascii="Times New Roman" w:hAnsi="Times New Roman" w:eastAsia="Times New Roman" w:cs="Times New Roman"/>
          <w:noProof w:val="0"/>
          <w:sz w:val="24"/>
          <w:szCs w:val="24"/>
          <w:lang w:val="en-US"/>
        </w:rPr>
        <w:t>constitution</w:t>
      </w:r>
      <w:r w:rsidRPr="745201B6" w:rsidR="47893ACB">
        <w:rPr>
          <w:rFonts w:ascii="Times New Roman" w:hAnsi="Times New Roman" w:eastAsia="Times New Roman" w:cs="Times New Roman"/>
          <w:noProof w:val="0"/>
          <w:sz w:val="24"/>
          <w:szCs w:val="24"/>
          <w:lang w:val="en-US"/>
        </w:rPr>
        <w:t xml:space="preserve"> of the subject. Human subjectivity here is then</w:t>
      </w:r>
      <w:r w:rsidRPr="745201B6" w:rsidR="797B783C">
        <w:rPr>
          <w:rFonts w:ascii="Times New Roman" w:hAnsi="Times New Roman" w:eastAsia="Times New Roman" w:cs="Times New Roman"/>
          <w:noProof w:val="0"/>
          <w:sz w:val="24"/>
          <w:szCs w:val="24"/>
          <w:lang w:val="en-US"/>
        </w:rPr>
        <w:t xml:space="preserve"> a vibration or voice resonance and idea which questions boundaries and understands agency as a ripple or </w:t>
      </w:r>
      <w:r w:rsidRPr="745201B6" w:rsidR="1D1567F6">
        <w:rPr>
          <w:rFonts w:ascii="Times New Roman" w:hAnsi="Times New Roman" w:eastAsia="Times New Roman" w:cs="Times New Roman"/>
          <w:noProof w:val="0"/>
          <w:sz w:val="24"/>
          <w:szCs w:val="24"/>
          <w:lang w:val="en-US"/>
        </w:rPr>
        <w:t>fractal</w:t>
      </w:r>
      <w:r w:rsidRPr="745201B6" w:rsidR="797B783C">
        <w:rPr>
          <w:rFonts w:ascii="Times New Roman" w:hAnsi="Times New Roman" w:eastAsia="Times New Roman" w:cs="Times New Roman"/>
          <w:noProof w:val="0"/>
          <w:sz w:val="24"/>
          <w:szCs w:val="24"/>
          <w:lang w:val="en-US"/>
        </w:rPr>
        <w:t xml:space="preserve"> relation </w:t>
      </w:r>
      <w:r w:rsidRPr="745201B6" w:rsidR="3E1E9477">
        <w:rPr>
          <w:rFonts w:ascii="Times New Roman" w:hAnsi="Times New Roman" w:eastAsia="Times New Roman" w:cs="Times New Roman"/>
          <w:noProof w:val="0"/>
          <w:sz w:val="24"/>
          <w:szCs w:val="24"/>
          <w:lang w:val="en-US"/>
        </w:rPr>
        <w:t xml:space="preserve">rather than a linear cause and effect. </w:t>
      </w:r>
      <w:r w:rsidRPr="745201B6" w:rsidR="7B4D63CA">
        <w:rPr>
          <w:rFonts w:ascii="Times New Roman" w:hAnsi="Times New Roman" w:eastAsia="Times New Roman" w:cs="Times New Roman"/>
          <w:noProof w:val="0"/>
          <w:sz w:val="24"/>
          <w:szCs w:val="24"/>
          <w:lang w:val="en-US"/>
        </w:rPr>
        <w:t>As t</w:t>
      </w:r>
      <w:r w:rsidRPr="745201B6" w:rsidR="40DC4F53">
        <w:rPr>
          <w:rFonts w:ascii="Times New Roman" w:hAnsi="Times New Roman" w:eastAsia="Times New Roman" w:cs="Times New Roman"/>
          <w:noProof w:val="0"/>
          <w:sz w:val="24"/>
          <w:szCs w:val="24"/>
          <w:lang w:val="en-US"/>
        </w:rPr>
        <w:t>he posthuman philosopher Rosi</w:t>
      </w:r>
      <w:r w:rsidRPr="745201B6" w:rsidR="33A43F8C">
        <w:rPr>
          <w:rFonts w:ascii="Times New Roman" w:hAnsi="Times New Roman" w:eastAsia="Times New Roman" w:cs="Times New Roman"/>
          <w:noProof w:val="0"/>
          <w:sz w:val="24"/>
          <w:szCs w:val="24"/>
          <w:lang w:val="en-US"/>
        </w:rPr>
        <w:t xml:space="preserve"> </w:t>
      </w:r>
      <w:r w:rsidRPr="745201B6" w:rsidR="62B1559F">
        <w:rPr>
          <w:rFonts w:ascii="Times New Roman" w:hAnsi="Times New Roman" w:eastAsia="Times New Roman" w:cs="Times New Roman"/>
          <w:noProof w:val="0"/>
          <w:sz w:val="24"/>
          <w:szCs w:val="24"/>
          <w:lang w:val="en-US"/>
        </w:rPr>
        <w:t>Braidotti</w:t>
      </w:r>
      <w:r w:rsidRPr="745201B6" w:rsidR="62B1559F">
        <w:rPr>
          <w:rFonts w:ascii="Times New Roman" w:hAnsi="Times New Roman" w:eastAsia="Times New Roman" w:cs="Times New Roman"/>
          <w:noProof w:val="0"/>
          <w:sz w:val="24"/>
          <w:szCs w:val="24"/>
          <w:lang w:val="en-US"/>
        </w:rPr>
        <w:t xml:space="preserve"> </w:t>
      </w:r>
      <w:r w:rsidRPr="745201B6" w:rsidR="3B6E3D60">
        <w:rPr>
          <w:rFonts w:ascii="Times New Roman" w:hAnsi="Times New Roman" w:eastAsia="Times New Roman" w:cs="Times New Roman"/>
          <w:noProof w:val="0"/>
          <w:sz w:val="24"/>
          <w:szCs w:val="24"/>
          <w:lang w:val="en-US"/>
        </w:rPr>
        <w:t>writes the</w:t>
      </w:r>
      <w:r w:rsidRPr="745201B6" w:rsidR="62B1559F">
        <w:rPr>
          <w:rFonts w:ascii="Times New Roman" w:hAnsi="Times New Roman" w:eastAsia="Times New Roman" w:cs="Times New Roman"/>
          <w:noProof w:val="0"/>
          <w:sz w:val="24"/>
          <w:szCs w:val="24"/>
          <w:lang w:val="en-US"/>
        </w:rPr>
        <w:t xml:space="preserve"> </w:t>
      </w:r>
      <w:r w:rsidRPr="745201B6" w:rsidR="739DD73E">
        <w:rPr>
          <w:rFonts w:ascii="Times New Roman" w:hAnsi="Times New Roman" w:eastAsia="Times New Roman" w:cs="Times New Roman"/>
          <w:noProof w:val="0"/>
          <w:sz w:val="24"/>
          <w:szCs w:val="24"/>
          <w:lang w:val="en-US"/>
        </w:rPr>
        <w:t>“</w:t>
      </w:r>
      <w:r w:rsidRPr="745201B6" w:rsidR="62B1559F">
        <w:rPr>
          <w:rFonts w:ascii="Times New Roman" w:hAnsi="Times New Roman" w:eastAsia="Times New Roman" w:cs="Times New Roman"/>
          <w:noProof w:val="0"/>
          <w:sz w:val="24"/>
          <w:szCs w:val="24"/>
          <w:lang w:val="en-US"/>
        </w:rPr>
        <w:t xml:space="preserve">The neo-materialist, posthuman turn positions terrestrial, </w:t>
      </w:r>
      <w:r w:rsidRPr="745201B6" w:rsidR="62B1559F">
        <w:rPr>
          <w:rFonts w:ascii="Times New Roman" w:hAnsi="Times New Roman" w:eastAsia="Times New Roman" w:cs="Times New Roman"/>
          <w:noProof w:val="0"/>
          <w:sz w:val="24"/>
          <w:szCs w:val="24"/>
          <w:lang w:val="en-US"/>
        </w:rPr>
        <w:t>planetary</w:t>
      </w:r>
      <w:r w:rsidRPr="745201B6" w:rsidR="62B1559F">
        <w:rPr>
          <w:rFonts w:ascii="Times New Roman" w:hAnsi="Times New Roman" w:eastAsia="Times New Roman" w:cs="Times New Roman"/>
          <w:noProof w:val="0"/>
          <w:sz w:val="24"/>
          <w:szCs w:val="24"/>
          <w:lang w:val="en-US"/>
        </w:rPr>
        <w:t xml:space="preserve"> and cosmic forces, as well as </w:t>
      </w:r>
      <w:r w:rsidRPr="745201B6" w:rsidR="34329FBB">
        <w:rPr>
          <w:rFonts w:ascii="Times New Roman" w:hAnsi="Times New Roman" w:eastAsia="Times New Roman" w:cs="Times New Roman"/>
          <w:noProof w:val="0"/>
          <w:sz w:val="24"/>
          <w:szCs w:val="24"/>
          <w:lang w:val="en-US"/>
        </w:rPr>
        <w:t>naturalized</w:t>
      </w:r>
      <w:r w:rsidRPr="745201B6" w:rsidR="62B1559F">
        <w:rPr>
          <w:rFonts w:ascii="Times New Roman" w:hAnsi="Times New Roman" w:eastAsia="Times New Roman" w:cs="Times New Roman"/>
          <w:noProof w:val="0"/>
          <w:sz w:val="24"/>
          <w:szCs w:val="24"/>
          <w:lang w:val="en-US"/>
        </w:rPr>
        <w:t xml:space="preserve"> </w:t>
      </w:r>
      <w:r w:rsidRPr="745201B6" w:rsidR="739DD73E">
        <w:rPr>
          <w:rFonts w:ascii="Times New Roman" w:hAnsi="Times New Roman" w:eastAsia="Times New Roman" w:cs="Times New Roman"/>
          <w:noProof w:val="0"/>
          <w:sz w:val="24"/>
          <w:szCs w:val="24"/>
          <w:lang w:val="en-US"/>
        </w:rPr>
        <w:t>“</w:t>
      </w:r>
      <w:r w:rsidRPr="745201B6" w:rsidR="62B1559F">
        <w:rPr>
          <w:rFonts w:ascii="Times New Roman" w:hAnsi="Times New Roman" w:eastAsia="Times New Roman" w:cs="Times New Roman"/>
          <w:noProof w:val="0"/>
          <w:sz w:val="24"/>
          <w:szCs w:val="24"/>
          <w:lang w:val="en-US"/>
        </w:rPr>
        <w:t>others</w:t>
      </w:r>
      <w:r w:rsidRPr="745201B6" w:rsidR="7C5E1BCF">
        <w:rPr>
          <w:rFonts w:ascii="Times New Roman" w:hAnsi="Times New Roman" w:eastAsia="Times New Roman" w:cs="Times New Roman"/>
          <w:noProof w:val="0"/>
          <w:sz w:val="24"/>
          <w:szCs w:val="24"/>
          <w:lang w:val="en-US"/>
        </w:rPr>
        <w:t>”</w:t>
      </w:r>
      <w:r w:rsidRPr="745201B6" w:rsidR="62B1559F">
        <w:rPr>
          <w:rFonts w:ascii="Times New Roman" w:hAnsi="Times New Roman" w:eastAsia="Times New Roman" w:cs="Times New Roman"/>
          <w:noProof w:val="0"/>
          <w:sz w:val="24"/>
          <w:szCs w:val="24"/>
          <w:lang w:val="en-US"/>
        </w:rPr>
        <w:t xml:space="preserve"> – animals, </w:t>
      </w:r>
      <w:r w:rsidRPr="745201B6" w:rsidR="62B1559F">
        <w:rPr>
          <w:rFonts w:ascii="Times New Roman" w:hAnsi="Times New Roman" w:eastAsia="Times New Roman" w:cs="Times New Roman"/>
          <w:noProof w:val="0"/>
          <w:sz w:val="24"/>
          <w:szCs w:val="24"/>
          <w:lang w:val="en-US"/>
        </w:rPr>
        <w:t>plants</w:t>
      </w:r>
      <w:r w:rsidRPr="745201B6" w:rsidR="62B1559F">
        <w:rPr>
          <w:rFonts w:ascii="Times New Roman" w:hAnsi="Times New Roman" w:eastAsia="Times New Roman" w:cs="Times New Roman"/>
          <w:noProof w:val="0"/>
          <w:sz w:val="24"/>
          <w:szCs w:val="24"/>
          <w:lang w:val="en-US"/>
        </w:rPr>
        <w:t xml:space="preserve"> and the technological apparatus – as serious agents and co constructors of collective thinking and knowing.</w:t>
      </w:r>
      <w:r w:rsidRPr="745201B6" w:rsidR="0918CB55">
        <w:rPr>
          <w:rFonts w:ascii="Times New Roman" w:hAnsi="Times New Roman" w:eastAsia="Times New Roman" w:cs="Times New Roman"/>
          <w:noProof w:val="0"/>
          <w:sz w:val="24"/>
          <w:szCs w:val="24"/>
          <w:lang w:val="en-US"/>
        </w:rPr>
        <w:t>”</w:t>
      </w:r>
      <w:r w:rsidRPr="745201B6" w:rsidR="62B1559F">
        <w:rPr>
          <w:rFonts w:ascii="Times New Roman" w:hAnsi="Times New Roman" w:eastAsia="Times New Roman" w:cs="Times New Roman"/>
          <w:noProof w:val="0"/>
          <w:sz w:val="24"/>
          <w:szCs w:val="24"/>
          <w:lang w:val="en-US"/>
        </w:rPr>
        <w:t xml:space="preserve"> </w:t>
      </w:r>
      <w:r w:rsidRPr="745201B6" w:rsidR="7531F93A">
        <w:rPr>
          <w:rFonts w:ascii="Times New Roman" w:hAnsi="Times New Roman" w:eastAsia="Times New Roman" w:cs="Times New Roman"/>
          <w:noProof w:val="0"/>
          <w:sz w:val="24"/>
          <w:szCs w:val="24"/>
          <w:lang w:val="en-US"/>
        </w:rPr>
        <w:t>(</w:t>
      </w:r>
      <w:r w:rsidRPr="745201B6" w:rsidR="7531F93A">
        <w:rPr>
          <w:rFonts w:ascii="Times New Roman" w:hAnsi="Times New Roman" w:eastAsia="Times New Roman" w:cs="Times New Roman"/>
          <w:noProof w:val="0"/>
          <w:sz w:val="24"/>
          <w:szCs w:val="24"/>
          <w:lang w:val="en-US"/>
        </w:rPr>
        <w:t>Braidotti</w:t>
      </w:r>
      <w:r w:rsidRPr="745201B6" w:rsidR="7531F93A">
        <w:rPr>
          <w:rFonts w:ascii="Times New Roman" w:hAnsi="Times New Roman" w:eastAsia="Times New Roman" w:cs="Times New Roman"/>
          <w:noProof w:val="0"/>
          <w:sz w:val="24"/>
          <w:szCs w:val="24"/>
          <w:lang w:val="en-US"/>
        </w:rPr>
        <w:t xml:space="preserve"> </w:t>
      </w:r>
      <w:r w:rsidRPr="745201B6" w:rsidR="7531F93A">
        <w:rPr>
          <w:rFonts w:ascii="Times New Roman" w:hAnsi="Times New Roman" w:eastAsia="Times New Roman" w:cs="Times New Roman"/>
          <w:noProof w:val="0"/>
          <w:sz w:val="24"/>
          <w:szCs w:val="24"/>
          <w:lang w:val="en-US"/>
        </w:rPr>
        <w:t>2024</w:t>
      </w:r>
      <w:r w:rsidRPr="745201B6" w:rsidR="3A1BF9D6">
        <w:rPr>
          <w:rFonts w:ascii="Times New Roman" w:hAnsi="Times New Roman" w:eastAsia="Times New Roman" w:cs="Times New Roman"/>
          <w:noProof w:val="0"/>
          <w:sz w:val="24"/>
          <w:szCs w:val="24"/>
          <w:lang w:val="en-US"/>
        </w:rPr>
        <w:t>,</w:t>
      </w:r>
      <w:r w:rsidRPr="745201B6" w:rsidR="37F41184">
        <w:rPr>
          <w:rFonts w:ascii="Times New Roman" w:hAnsi="Times New Roman" w:eastAsia="Times New Roman" w:cs="Times New Roman"/>
          <w:noProof w:val="0"/>
          <w:sz w:val="24"/>
          <w:szCs w:val="24"/>
          <w:lang w:val="en-US"/>
        </w:rPr>
        <w:t xml:space="preserve"> </w:t>
      </w:r>
      <w:r w:rsidRPr="745201B6" w:rsidR="6405C595">
        <w:rPr>
          <w:rFonts w:ascii="Times New Roman" w:hAnsi="Times New Roman" w:eastAsia="Times New Roman" w:cs="Times New Roman"/>
          <w:noProof w:val="0"/>
          <w:sz w:val="24"/>
          <w:szCs w:val="24"/>
          <w:lang w:val="en-US"/>
        </w:rPr>
        <w:t>xiv</w:t>
      </w:r>
      <w:r w:rsidRPr="745201B6" w:rsidR="5A8CE0B6">
        <w:rPr>
          <w:rFonts w:ascii="Times New Roman" w:hAnsi="Times New Roman" w:eastAsia="Times New Roman" w:cs="Times New Roman"/>
          <w:noProof w:val="0"/>
          <w:sz w:val="24"/>
          <w:szCs w:val="24"/>
          <w:lang w:val="en-US"/>
        </w:rPr>
        <w:t>)</w:t>
      </w:r>
    </w:p>
    <w:p w:rsidRPr="004921DD" w:rsidR="2713860E" w:rsidP="65B889F9" w:rsidRDefault="43F052B8" w14:paraId="38DD5F5C" w14:textId="7C2CFB63">
      <w:pPr>
        <w:widowControl w:val="0"/>
        <w:spacing w:line="480" w:lineRule="auto"/>
        <w:ind w:firstLine="720"/>
        <w:rPr>
          <w:rFonts w:ascii="Times New Roman" w:hAnsi="Times New Roman" w:eastAsia="Times New Roman" w:cs="Times New Roman"/>
          <w:noProof w:val="0"/>
          <w:sz w:val="24"/>
          <w:szCs w:val="24"/>
          <w:lang w:val="en-US"/>
        </w:rPr>
      </w:pPr>
      <w:r w:rsidRPr="65B889F9" w:rsidR="65764C17">
        <w:rPr>
          <w:rFonts w:ascii="Times New Roman" w:hAnsi="Times New Roman" w:eastAsia="Times New Roman" w:cs="Times New Roman"/>
          <w:noProof w:val="0"/>
          <w:sz w:val="24"/>
          <w:szCs w:val="24"/>
          <w:lang w:val="en-US"/>
        </w:rPr>
        <w:t>Recognizing</w:t>
      </w:r>
      <w:r w:rsidRPr="65B889F9" w:rsidR="0FC01F59">
        <w:rPr>
          <w:rFonts w:ascii="Times New Roman" w:hAnsi="Times New Roman" w:eastAsia="Times New Roman" w:cs="Times New Roman"/>
          <w:noProof w:val="0"/>
          <w:sz w:val="24"/>
          <w:szCs w:val="24"/>
          <w:lang w:val="en-US"/>
        </w:rPr>
        <w:t xml:space="preserve"> the agency and vit</w:t>
      </w:r>
      <w:r w:rsidRPr="65B889F9" w:rsidR="4BAA3124">
        <w:rPr>
          <w:rFonts w:ascii="Times New Roman" w:hAnsi="Times New Roman" w:eastAsia="Times New Roman" w:cs="Times New Roman"/>
          <w:noProof w:val="0"/>
          <w:sz w:val="24"/>
          <w:szCs w:val="24"/>
          <w:lang w:val="en-US"/>
        </w:rPr>
        <w:t xml:space="preserve">ality </w:t>
      </w:r>
      <w:r w:rsidRPr="65B889F9" w:rsidR="0FC01F59">
        <w:rPr>
          <w:rFonts w:ascii="Times New Roman" w:hAnsi="Times New Roman" w:eastAsia="Times New Roman" w:cs="Times New Roman"/>
          <w:noProof w:val="0"/>
          <w:sz w:val="24"/>
          <w:szCs w:val="24"/>
          <w:lang w:val="en-US"/>
        </w:rPr>
        <w:t>of more-than-human parti</w:t>
      </w:r>
      <w:r w:rsidRPr="65B889F9" w:rsidR="44C9BF14">
        <w:rPr>
          <w:rFonts w:ascii="Times New Roman" w:hAnsi="Times New Roman" w:eastAsia="Times New Roman" w:cs="Times New Roman"/>
          <w:noProof w:val="0"/>
          <w:sz w:val="24"/>
          <w:szCs w:val="24"/>
          <w:lang w:val="en-US"/>
        </w:rPr>
        <w:t>cipant</w:t>
      </w:r>
      <w:r w:rsidRPr="65B889F9" w:rsidR="0FC01F59">
        <w:rPr>
          <w:rFonts w:ascii="Times New Roman" w:hAnsi="Times New Roman" w:eastAsia="Times New Roman" w:cs="Times New Roman"/>
          <w:noProof w:val="0"/>
          <w:sz w:val="24"/>
          <w:szCs w:val="24"/>
          <w:lang w:val="en-US"/>
        </w:rPr>
        <w:t xml:space="preserve"> </w:t>
      </w:r>
      <w:r w:rsidRPr="65B889F9" w:rsidR="3392D330">
        <w:rPr>
          <w:rFonts w:ascii="Times New Roman" w:hAnsi="Times New Roman" w:eastAsia="Times New Roman" w:cs="Times New Roman"/>
          <w:noProof w:val="0"/>
          <w:sz w:val="24"/>
          <w:szCs w:val="24"/>
          <w:lang w:val="en-US"/>
        </w:rPr>
        <w:t xml:space="preserve">broadens the </w:t>
      </w:r>
      <w:r w:rsidRPr="65B889F9" w:rsidR="231E8BCD">
        <w:rPr>
          <w:rFonts w:ascii="Times New Roman" w:hAnsi="Times New Roman" w:eastAsia="Times New Roman" w:cs="Times New Roman"/>
          <w:noProof w:val="0"/>
          <w:sz w:val="24"/>
          <w:szCs w:val="24"/>
          <w:lang w:val="en-US"/>
        </w:rPr>
        <w:t>cultural</w:t>
      </w:r>
      <w:r w:rsidRPr="65B889F9" w:rsidR="54424A39">
        <w:rPr>
          <w:rFonts w:ascii="Times New Roman" w:hAnsi="Times New Roman" w:eastAsia="Times New Roman" w:cs="Times New Roman"/>
          <w:noProof w:val="0"/>
          <w:sz w:val="24"/>
          <w:szCs w:val="24"/>
          <w:lang w:val="en-US"/>
        </w:rPr>
        <w:t xml:space="preserve"> </w:t>
      </w:r>
      <w:r w:rsidRPr="65B889F9" w:rsidR="3392D330">
        <w:rPr>
          <w:rFonts w:ascii="Times New Roman" w:hAnsi="Times New Roman" w:eastAsia="Times New Roman" w:cs="Times New Roman"/>
          <w:noProof w:val="0"/>
          <w:sz w:val="24"/>
          <w:szCs w:val="24"/>
          <w:lang w:val="en-US"/>
        </w:rPr>
        <w:t xml:space="preserve">understanding of how poetry comes to be written </w:t>
      </w:r>
      <w:r w:rsidRPr="65B889F9" w:rsidR="3392D330">
        <w:rPr>
          <w:rFonts w:ascii="Times New Roman" w:hAnsi="Times New Roman" w:eastAsia="Times New Roman" w:cs="Times New Roman"/>
          <w:noProof w:val="0"/>
          <w:sz w:val="24"/>
          <w:szCs w:val="24"/>
          <w:lang w:val="en-US"/>
        </w:rPr>
        <w:t>in a given</w:t>
      </w:r>
      <w:r w:rsidRPr="65B889F9" w:rsidR="3392D330">
        <w:rPr>
          <w:rFonts w:ascii="Times New Roman" w:hAnsi="Times New Roman" w:eastAsia="Times New Roman" w:cs="Times New Roman"/>
          <w:noProof w:val="0"/>
          <w:sz w:val="24"/>
          <w:szCs w:val="24"/>
          <w:lang w:val="en-US"/>
        </w:rPr>
        <w:t xml:space="preserve"> place and time </w:t>
      </w:r>
      <w:r w:rsidRPr="65B889F9" w:rsidR="3392D330">
        <w:rPr>
          <w:rFonts w:ascii="Times New Roman" w:hAnsi="Times New Roman" w:eastAsia="Times New Roman" w:cs="Times New Roman"/>
          <w:noProof w:val="0"/>
          <w:sz w:val="24"/>
          <w:szCs w:val="24"/>
          <w:lang w:val="en-US"/>
        </w:rPr>
        <w:t>and also</w:t>
      </w:r>
      <w:r w:rsidRPr="65B889F9" w:rsidR="3392D330">
        <w:rPr>
          <w:rFonts w:ascii="Times New Roman" w:hAnsi="Times New Roman" w:eastAsia="Times New Roman" w:cs="Times New Roman"/>
          <w:noProof w:val="0"/>
          <w:sz w:val="24"/>
          <w:szCs w:val="24"/>
          <w:lang w:val="en-US"/>
        </w:rPr>
        <w:t xml:space="preserve"> clarifies the role of the poet as a </w:t>
      </w:r>
      <w:r w:rsidRPr="65B889F9" w:rsidR="565A79C3">
        <w:rPr>
          <w:rFonts w:ascii="Times New Roman" w:hAnsi="Times New Roman" w:eastAsia="Times New Roman" w:cs="Times New Roman"/>
          <w:noProof w:val="0"/>
          <w:sz w:val="24"/>
          <w:szCs w:val="24"/>
          <w:lang w:val="en-US"/>
        </w:rPr>
        <w:t>mediator</w:t>
      </w:r>
      <w:r w:rsidRPr="65B889F9" w:rsidR="3392D330">
        <w:rPr>
          <w:rFonts w:ascii="Times New Roman" w:hAnsi="Times New Roman" w:eastAsia="Times New Roman" w:cs="Times New Roman"/>
          <w:noProof w:val="0"/>
          <w:sz w:val="24"/>
          <w:szCs w:val="24"/>
          <w:lang w:val="en-US"/>
        </w:rPr>
        <w:t xml:space="preserve"> </w:t>
      </w:r>
      <w:r w:rsidRPr="65B889F9" w:rsidR="68D7A61D">
        <w:rPr>
          <w:rFonts w:ascii="Times New Roman" w:hAnsi="Times New Roman" w:eastAsia="Times New Roman" w:cs="Times New Roman"/>
          <w:noProof w:val="0"/>
          <w:sz w:val="24"/>
          <w:szCs w:val="24"/>
          <w:lang w:val="en-US"/>
        </w:rPr>
        <w:t xml:space="preserve">of an expanded understanding of </w:t>
      </w:r>
      <w:r w:rsidRPr="65B889F9" w:rsidR="0C49263E">
        <w:rPr>
          <w:rFonts w:ascii="Times New Roman" w:hAnsi="Times New Roman" w:eastAsia="Times New Roman" w:cs="Times New Roman"/>
          <w:noProof w:val="0"/>
          <w:sz w:val="24"/>
          <w:szCs w:val="24"/>
          <w:lang w:val="en-US"/>
        </w:rPr>
        <w:t>materiality</w:t>
      </w:r>
      <w:r w:rsidRPr="65B889F9" w:rsidR="6855D2E8">
        <w:rPr>
          <w:rFonts w:ascii="Times New Roman" w:hAnsi="Times New Roman" w:eastAsia="Times New Roman" w:cs="Times New Roman"/>
          <w:noProof w:val="0"/>
          <w:sz w:val="24"/>
          <w:szCs w:val="24"/>
          <w:lang w:val="en-US"/>
        </w:rPr>
        <w:t xml:space="preserve"> through an expanded human subjectivity.</w:t>
      </w:r>
      <w:r w:rsidRPr="65B889F9" w:rsidR="68D7A61D">
        <w:rPr>
          <w:rFonts w:ascii="Times New Roman" w:hAnsi="Times New Roman" w:eastAsia="Times New Roman" w:cs="Times New Roman"/>
          <w:noProof w:val="0"/>
          <w:sz w:val="24"/>
          <w:szCs w:val="24"/>
          <w:lang w:val="en-US"/>
        </w:rPr>
        <w:t xml:space="preserve"> </w:t>
      </w:r>
      <w:r w:rsidRPr="65B889F9" w:rsidR="5E6FFF4B">
        <w:rPr>
          <w:rFonts w:ascii="Times New Roman" w:hAnsi="Times New Roman" w:eastAsia="Times New Roman" w:cs="Times New Roman"/>
          <w:noProof w:val="0"/>
          <w:sz w:val="24"/>
          <w:szCs w:val="24"/>
          <w:lang w:val="en-US"/>
        </w:rPr>
        <w:t>Poetry</w:t>
      </w:r>
      <w:r w:rsidRPr="65B889F9" w:rsidR="753A804F">
        <w:rPr>
          <w:rFonts w:ascii="Times New Roman" w:hAnsi="Times New Roman" w:eastAsia="Times New Roman" w:cs="Times New Roman"/>
          <w:noProof w:val="0"/>
          <w:sz w:val="24"/>
          <w:szCs w:val="24"/>
          <w:lang w:val="en-US"/>
        </w:rPr>
        <w:t xml:space="preserve"> becomes</w:t>
      </w:r>
      <w:r w:rsidRPr="65B889F9" w:rsidR="5E6FFF4B">
        <w:rPr>
          <w:rFonts w:ascii="Times New Roman" w:hAnsi="Times New Roman" w:eastAsia="Times New Roman" w:cs="Times New Roman"/>
          <w:noProof w:val="0"/>
          <w:sz w:val="24"/>
          <w:szCs w:val="24"/>
          <w:lang w:val="en-US"/>
        </w:rPr>
        <w:t xml:space="preserve"> an encounter with the more-than-human as well as an encounter with other human voices.</w:t>
      </w:r>
      <w:r w:rsidRPr="65B889F9" w:rsidR="02A89738">
        <w:rPr>
          <w:rFonts w:ascii="Times New Roman" w:hAnsi="Times New Roman" w:eastAsia="Times New Roman" w:cs="Times New Roman"/>
          <w:noProof w:val="0"/>
          <w:sz w:val="24"/>
          <w:szCs w:val="24"/>
          <w:lang w:val="en-US"/>
        </w:rPr>
        <w:t xml:space="preserve"> </w:t>
      </w:r>
      <w:r w:rsidRPr="65B889F9" w:rsidR="62D7A86B">
        <w:rPr>
          <w:rFonts w:ascii="Times New Roman" w:hAnsi="Times New Roman" w:eastAsia="Times New Roman" w:cs="Times New Roman"/>
          <w:noProof w:val="0"/>
          <w:sz w:val="24"/>
          <w:szCs w:val="24"/>
          <w:lang w:val="en-US"/>
        </w:rPr>
        <w:t>Y</w:t>
      </w:r>
      <w:r w:rsidRPr="65B889F9" w:rsidR="02A89738">
        <w:rPr>
          <w:rFonts w:ascii="Times New Roman" w:hAnsi="Times New Roman" w:eastAsia="Times New Roman" w:cs="Times New Roman"/>
          <w:noProof w:val="0"/>
          <w:sz w:val="24"/>
          <w:szCs w:val="24"/>
          <w:lang w:val="en-US"/>
        </w:rPr>
        <w:t xml:space="preserve">et the encounter with human social contexts will always be political. </w:t>
      </w:r>
      <w:r w:rsidRPr="65B889F9" w:rsidR="319A7E23">
        <w:rPr>
          <w:rFonts w:ascii="Times New Roman" w:hAnsi="Times New Roman" w:eastAsia="Times New Roman" w:cs="Times New Roman"/>
          <w:noProof w:val="0"/>
          <w:sz w:val="24"/>
          <w:szCs w:val="24"/>
          <w:lang w:val="en-US"/>
        </w:rPr>
        <w:t>Existing</w:t>
      </w:r>
      <w:r w:rsidRPr="65B889F9" w:rsidR="35B16924">
        <w:rPr>
          <w:rFonts w:ascii="Times New Roman" w:hAnsi="Times New Roman" w:eastAsia="Times New Roman" w:cs="Times New Roman"/>
          <w:noProof w:val="0"/>
          <w:sz w:val="24"/>
          <w:szCs w:val="24"/>
          <w:lang w:val="en-US"/>
        </w:rPr>
        <w:t xml:space="preserve"> in </w:t>
      </w:r>
      <w:r w:rsidRPr="65B889F9" w:rsidR="70B75D11">
        <w:rPr>
          <w:rFonts w:ascii="Times New Roman" w:hAnsi="Times New Roman" w:eastAsia="Times New Roman" w:cs="Times New Roman"/>
          <w:noProof w:val="0"/>
          <w:sz w:val="24"/>
          <w:szCs w:val="24"/>
          <w:lang w:val="en-US"/>
        </w:rPr>
        <w:t>multiple</w:t>
      </w:r>
      <w:r w:rsidRPr="65B889F9" w:rsidR="35B16924">
        <w:rPr>
          <w:rFonts w:ascii="Times New Roman" w:hAnsi="Times New Roman" w:eastAsia="Times New Roman" w:cs="Times New Roman"/>
          <w:noProof w:val="0"/>
          <w:sz w:val="24"/>
          <w:szCs w:val="24"/>
          <w:lang w:val="en-US"/>
        </w:rPr>
        <w:t xml:space="preserve"> times and spaces, these politics are not those of sameness</w:t>
      </w:r>
      <w:r w:rsidRPr="65B889F9" w:rsidR="44874649">
        <w:rPr>
          <w:rFonts w:ascii="Times New Roman" w:hAnsi="Times New Roman" w:eastAsia="Times New Roman" w:cs="Times New Roman"/>
          <w:noProof w:val="0"/>
          <w:sz w:val="24"/>
          <w:szCs w:val="24"/>
          <w:lang w:val="en-US"/>
        </w:rPr>
        <w:t>,</w:t>
      </w:r>
      <w:r w:rsidRPr="65B889F9" w:rsidR="35B16924">
        <w:rPr>
          <w:rFonts w:ascii="Times New Roman" w:hAnsi="Times New Roman" w:eastAsia="Times New Roman" w:cs="Times New Roman"/>
          <w:noProof w:val="0"/>
          <w:sz w:val="24"/>
          <w:szCs w:val="24"/>
          <w:lang w:val="en-US"/>
        </w:rPr>
        <w:t xml:space="preserve"> but of difference, </w:t>
      </w:r>
      <w:r w:rsidRPr="65B889F9" w:rsidR="42177B17">
        <w:rPr>
          <w:rFonts w:ascii="Times New Roman" w:hAnsi="Times New Roman" w:eastAsia="Times New Roman" w:cs="Times New Roman"/>
          <w:noProof w:val="0"/>
          <w:sz w:val="24"/>
          <w:szCs w:val="24"/>
          <w:lang w:val="en-US"/>
        </w:rPr>
        <w:t>recognizable</w:t>
      </w:r>
      <w:r w:rsidRPr="65B889F9" w:rsidR="29459DDC">
        <w:rPr>
          <w:rFonts w:ascii="Times New Roman" w:hAnsi="Times New Roman" w:eastAsia="Times New Roman" w:cs="Times New Roman"/>
          <w:noProof w:val="0"/>
          <w:sz w:val="24"/>
          <w:szCs w:val="24"/>
          <w:lang w:val="en-US"/>
        </w:rPr>
        <w:t xml:space="preserve"> as</w:t>
      </w:r>
      <w:r w:rsidRPr="65B889F9" w:rsidR="35B16924">
        <w:rPr>
          <w:rFonts w:ascii="Times New Roman" w:hAnsi="Times New Roman" w:eastAsia="Times New Roman" w:cs="Times New Roman"/>
          <w:noProof w:val="0"/>
          <w:sz w:val="24"/>
          <w:szCs w:val="24"/>
          <w:lang w:val="en-US"/>
        </w:rPr>
        <w:t xml:space="preserve"> the multiple </w:t>
      </w:r>
      <w:r w:rsidRPr="65B889F9" w:rsidR="792027CE">
        <w:rPr>
          <w:rFonts w:ascii="Times New Roman" w:hAnsi="Times New Roman" w:eastAsia="Times New Roman" w:cs="Times New Roman"/>
          <w:noProof w:val="0"/>
          <w:sz w:val="24"/>
          <w:szCs w:val="24"/>
          <w:lang w:val="en-US"/>
        </w:rPr>
        <w:t>resonances</w:t>
      </w:r>
      <w:r w:rsidRPr="65B889F9" w:rsidR="35B16924">
        <w:rPr>
          <w:rFonts w:ascii="Times New Roman" w:hAnsi="Times New Roman" w:eastAsia="Times New Roman" w:cs="Times New Roman"/>
          <w:noProof w:val="0"/>
          <w:sz w:val="24"/>
          <w:szCs w:val="24"/>
          <w:lang w:val="en-US"/>
        </w:rPr>
        <w:t xml:space="preserve"> present in the poetry</w:t>
      </w:r>
      <w:r w:rsidRPr="65B889F9" w:rsidR="71E79B94">
        <w:rPr>
          <w:rFonts w:ascii="Times New Roman" w:hAnsi="Times New Roman" w:eastAsia="Times New Roman" w:cs="Times New Roman"/>
          <w:noProof w:val="0"/>
          <w:sz w:val="24"/>
          <w:szCs w:val="24"/>
          <w:lang w:val="en-US"/>
        </w:rPr>
        <w:t xml:space="preserve"> reading or in the poem itself. </w:t>
      </w:r>
      <w:r w:rsidRPr="65B889F9" w:rsidR="32E4166D">
        <w:rPr>
          <w:rFonts w:ascii="Times New Roman" w:hAnsi="Times New Roman" w:eastAsia="Times New Roman" w:cs="Times New Roman"/>
          <w:noProof w:val="0"/>
          <w:sz w:val="24"/>
          <w:szCs w:val="24"/>
          <w:lang w:val="en-US"/>
        </w:rPr>
        <w:t>In practice, the subject can be known in moments of disruption, when the re</w:t>
      </w:r>
      <w:r w:rsidRPr="65B889F9" w:rsidR="613018DB">
        <w:rPr>
          <w:rFonts w:ascii="Times New Roman" w:hAnsi="Times New Roman" w:eastAsia="Times New Roman" w:cs="Times New Roman"/>
          <w:noProof w:val="0"/>
          <w:sz w:val="24"/>
          <w:szCs w:val="24"/>
          <w:lang w:val="en-US"/>
        </w:rPr>
        <w:t>sonance meets alterity, when the boundaries shift or alter as in the erosion of a seabed or the</w:t>
      </w:r>
      <w:r w:rsidRPr="65B889F9" w:rsidR="3C780CDC">
        <w:rPr>
          <w:rFonts w:ascii="Times New Roman" w:hAnsi="Times New Roman" w:eastAsia="Times New Roman" w:cs="Times New Roman"/>
          <w:noProof w:val="0"/>
          <w:sz w:val="24"/>
          <w:szCs w:val="24"/>
          <w:lang w:val="en-US"/>
        </w:rPr>
        <w:t xml:space="preserve"> emergence of differences within a conversation. As a poet and thinker, Ele</w:t>
      </w:r>
      <w:r w:rsidRPr="65B889F9" w:rsidR="18F2C339">
        <w:rPr>
          <w:rFonts w:ascii="Times New Roman" w:hAnsi="Times New Roman" w:eastAsia="Times New Roman" w:cs="Times New Roman"/>
          <w:noProof w:val="0"/>
          <w:sz w:val="24"/>
          <w:szCs w:val="24"/>
          <w:lang w:val="en-US"/>
        </w:rPr>
        <w:t xml:space="preserve">anor tries to attune to these moments of complex relation and use them as moments to enlarge the subject through </w:t>
      </w:r>
      <w:r w:rsidRPr="65B889F9" w:rsidR="03C5251F">
        <w:rPr>
          <w:rFonts w:ascii="Times New Roman" w:hAnsi="Times New Roman" w:eastAsia="Times New Roman" w:cs="Times New Roman"/>
          <w:noProof w:val="0"/>
          <w:sz w:val="24"/>
          <w:szCs w:val="24"/>
          <w:lang w:val="en-US"/>
        </w:rPr>
        <w:t xml:space="preserve">spatial imagination into productive response. </w:t>
      </w:r>
      <w:r w:rsidRPr="65B889F9" w:rsidR="35447146">
        <w:rPr>
          <w:rFonts w:ascii="Times New Roman" w:hAnsi="Times New Roman" w:eastAsia="Times New Roman" w:cs="Times New Roman"/>
          <w:noProof w:val="0"/>
          <w:sz w:val="24"/>
          <w:szCs w:val="24"/>
          <w:lang w:val="en-US"/>
        </w:rPr>
        <w:t>A</w:t>
      </w:r>
      <w:r w:rsidRPr="65B889F9" w:rsidR="03C5251F">
        <w:rPr>
          <w:rFonts w:ascii="Times New Roman" w:hAnsi="Times New Roman" w:eastAsia="Times New Roman" w:cs="Times New Roman"/>
          <w:noProof w:val="0"/>
          <w:sz w:val="24"/>
          <w:szCs w:val="24"/>
          <w:lang w:val="en-US"/>
        </w:rPr>
        <w:t xml:space="preserve"> recurrent and ongoing query which </w:t>
      </w:r>
      <w:r w:rsidRPr="65B889F9" w:rsidR="03C5251F">
        <w:rPr>
          <w:rFonts w:ascii="Times New Roman" w:hAnsi="Times New Roman" w:eastAsia="Times New Roman" w:cs="Times New Roman"/>
          <w:noProof w:val="0"/>
          <w:sz w:val="24"/>
          <w:szCs w:val="24"/>
          <w:lang w:val="en-US"/>
        </w:rPr>
        <w:t>emerged</w:t>
      </w:r>
      <w:r w:rsidRPr="65B889F9" w:rsidR="03C5251F">
        <w:rPr>
          <w:rFonts w:ascii="Times New Roman" w:hAnsi="Times New Roman" w:eastAsia="Times New Roman" w:cs="Times New Roman"/>
          <w:noProof w:val="0"/>
          <w:sz w:val="24"/>
          <w:szCs w:val="24"/>
          <w:lang w:val="en-US"/>
        </w:rPr>
        <w:t xml:space="preserve"> from the project was how to understand the</w:t>
      </w:r>
      <w:r w:rsidRPr="65B889F9" w:rsidR="2ACCF95A">
        <w:rPr>
          <w:rFonts w:ascii="Times New Roman" w:hAnsi="Times New Roman" w:eastAsia="Times New Roman" w:cs="Times New Roman"/>
          <w:noProof w:val="0"/>
          <w:sz w:val="24"/>
          <w:szCs w:val="24"/>
          <w:lang w:val="en-US"/>
        </w:rPr>
        <w:t xml:space="preserve"> role of boundaries (understood as geographic and cultural) as both protective of th</w:t>
      </w:r>
      <w:r w:rsidRPr="65B889F9" w:rsidR="6C1ED2B0">
        <w:rPr>
          <w:rFonts w:ascii="Times New Roman" w:hAnsi="Times New Roman" w:eastAsia="Times New Roman" w:cs="Times New Roman"/>
          <w:noProof w:val="0"/>
          <w:sz w:val="24"/>
          <w:szCs w:val="24"/>
          <w:lang w:val="en-US"/>
        </w:rPr>
        <w:t>e human subject in the face of capitalist extraction but also as productive of social change.</w:t>
      </w:r>
    </w:p>
    <w:p w:rsidR="2713860E" w:rsidP="745201B6" w:rsidRDefault="2E2F6FC2" w14:paraId="5BBF6AB9" w14:textId="533C0ECA">
      <w:pPr>
        <w:pStyle w:val="Normal"/>
        <w:widowControl w:val="0"/>
        <w:suppressLineNumbers w:val="0"/>
        <w:spacing w:before="0" w:beforeAutospacing="off" w:after="0" w:afterAutospacing="off" w:line="480" w:lineRule="auto"/>
        <w:ind w:left="0" w:right="0" w:firstLine="720"/>
        <w:jc w:val="left"/>
        <w:rPr>
          <w:rFonts w:ascii="Times New Roman" w:hAnsi="Times New Roman" w:eastAsia="Times New Roman" w:cs="Times New Roman"/>
          <w:noProof w:val="0"/>
          <w:sz w:val="24"/>
          <w:szCs w:val="24"/>
          <w:lang w:val="en-US"/>
        </w:rPr>
      </w:pPr>
      <w:r w:rsidRPr="745201B6" w:rsidR="4D601F1A">
        <w:rPr>
          <w:rFonts w:ascii="Times New Roman" w:hAnsi="Times New Roman" w:eastAsia="Times New Roman" w:cs="Times New Roman"/>
          <w:noProof w:val="0"/>
          <w:sz w:val="24"/>
          <w:szCs w:val="24"/>
          <w:lang w:val="en-US"/>
        </w:rPr>
        <w:t>Conver</w:t>
      </w:r>
      <w:r w:rsidRPr="745201B6" w:rsidR="5AD58F88">
        <w:rPr>
          <w:rFonts w:ascii="Times New Roman" w:hAnsi="Times New Roman" w:eastAsia="Times New Roman" w:cs="Times New Roman"/>
          <w:noProof w:val="0"/>
          <w:sz w:val="24"/>
          <w:szCs w:val="24"/>
          <w:lang w:val="en-US"/>
        </w:rPr>
        <w:t xml:space="preserve">sations between us often </w:t>
      </w:r>
      <w:r w:rsidRPr="745201B6" w:rsidR="6FED0D3B">
        <w:rPr>
          <w:rFonts w:ascii="Times New Roman" w:hAnsi="Times New Roman" w:eastAsia="Times New Roman" w:cs="Times New Roman"/>
          <w:noProof w:val="0"/>
          <w:sz w:val="24"/>
          <w:szCs w:val="24"/>
          <w:lang w:val="en-US"/>
        </w:rPr>
        <w:t>explored</w:t>
      </w:r>
      <w:r w:rsidRPr="745201B6" w:rsidR="5AD58F88">
        <w:rPr>
          <w:rFonts w:ascii="Times New Roman" w:hAnsi="Times New Roman" w:eastAsia="Times New Roman" w:cs="Times New Roman"/>
          <w:noProof w:val="0"/>
          <w:sz w:val="24"/>
          <w:szCs w:val="24"/>
          <w:lang w:val="en-US"/>
        </w:rPr>
        <w:t xml:space="preserve"> this</w:t>
      </w:r>
      <w:r w:rsidRPr="745201B6" w:rsidR="6F8C5AF6">
        <w:rPr>
          <w:rFonts w:ascii="Times New Roman" w:hAnsi="Times New Roman" w:eastAsia="Times New Roman" w:cs="Times New Roman"/>
          <w:noProof w:val="0"/>
          <w:sz w:val="24"/>
          <w:szCs w:val="24"/>
          <w:lang w:val="en-US"/>
        </w:rPr>
        <w:t xml:space="preserve"> resonant</w:t>
      </w:r>
      <w:r w:rsidRPr="745201B6" w:rsidR="5AD58F88">
        <w:rPr>
          <w:rFonts w:ascii="Times New Roman" w:hAnsi="Times New Roman" w:eastAsia="Times New Roman" w:cs="Times New Roman"/>
          <w:noProof w:val="0"/>
          <w:sz w:val="24"/>
          <w:szCs w:val="24"/>
          <w:lang w:val="en-US"/>
        </w:rPr>
        <w:t xml:space="preserve"> space. </w:t>
      </w:r>
      <w:r w:rsidRPr="745201B6" w:rsidR="3AC58E1D">
        <w:rPr>
          <w:rFonts w:ascii="Times New Roman" w:hAnsi="Times New Roman" w:eastAsia="Times New Roman" w:cs="Times New Roman"/>
          <w:noProof w:val="0"/>
          <w:sz w:val="24"/>
          <w:szCs w:val="24"/>
          <w:lang w:val="en-US"/>
        </w:rPr>
        <w:t xml:space="preserve">These conversations occurred in various places in the city of Liverpool and in New Brighton on the Wirral Peninsula, looking out at the Mersey, its docks, </w:t>
      </w:r>
      <w:r w:rsidRPr="745201B6" w:rsidR="3AC58E1D">
        <w:rPr>
          <w:rFonts w:ascii="Times New Roman" w:hAnsi="Times New Roman" w:eastAsia="Times New Roman" w:cs="Times New Roman"/>
          <w:noProof w:val="0"/>
          <w:sz w:val="24"/>
          <w:szCs w:val="24"/>
          <w:lang w:val="en-US"/>
        </w:rPr>
        <w:t>ferries</w:t>
      </w:r>
      <w:r w:rsidRPr="745201B6" w:rsidR="3AC58E1D">
        <w:rPr>
          <w:rFonts w:ascii="Times New Roman" w:hAnsi="Times New Roman" w:eastAsia="Times New Roman" w:cs="Times New Roman"/>
          <w:noProof w:val="0"/>
          <w:sz w:val="24"/>
          <w:szCs w:val="24"/>
          <w:lang w:val="en-US"/>
        </w:rPr>
        <w:t xml:space="preserve"> and flows. In the context of a port city, the impact of globalized capital is visible at every turn including universities and cultural “industries</w:t>
      </w:r>
      <w:r w:rsidRPr="745201B6" w:rsidR="3AC58E1D">
        <w:rPr>
          <w:rFonts w:ascii="Times New Roman" w:hAnsi="Times New Roman" w:eastAsia="Times New Roman" w:cs="Times New Roman"/>
          <w:noProof w:val="0"/>
          <w:sz w:val="24"/>
          <w:szCs w:val="24"/>
          <w:lang w:val="en-US"/>
        </w:rPr>
        <w:t>,</w:t>
      </w:r>
      <w:r w:rsidRPr="745201B6" w:rsidR="3AC58E1D">
        <w:rPr>
          <w:rFonts w:ascii="Times New Roman" w:hAnsi="Times New Roman" w:eastAsia="Times New Roman" w:cs="Times New Roman"/>
          <w:noProof w:val="0"/>
          <w:sz w:val="24"/>
          <w:szCs w:val="24"/>
          <w:lang w:val="en-US"/>
        </w:rPr>
        <w:t xml:space="preserve">” and the situatedness informed the ways in which we </w:t>
      </w:r>
      <w:r w:rsidRPr="745201B6" w:rsidR="196A3C87">
        <w:rPr>
          <w:rFonts w:ascii="Times New Roman" w:hAnsi="Times New Roman" w:eastAsia="Times New Roman" w:cs="Times New Roman"/>
          <w:noProof w:val="0"/>
          <w:sz w:val="24"/>
          <w:szCs w:val="24"/>
          <w:lang w:val="en-US"/>
        </w:rPr>
        <w:t>conversationally developed our thought.</w:t>
      </w:r>
      <w:r w:rsidRPr="745201B6" w:rsidR="3AC58E1D">
        <w:rPr>
          <w:rFonts w:ascii="Times New Roman" w:hAnsi="Times New Roman" w:eastAsia="Times New Roman" w:cs="Times New Roman"/>
          <w:noProof w:val="0"/>
          <w:sz w:val="24"/>
          <w:szCs w:val="24"/>
          <w:lang w:val="en-US"/>
        </w:rPr>
        <w:t xml:space="preserve"> </w:t>
      </w:r>
      <w:r w:rsidRPr="745201B6" w:rsidR="53833BDF">
        <w:rPr>
          <w:rFonts w:ascii="Times New Roman" w:hAnsi="Times New Roman" w:eastAsia="Times New Roman" w:cs="Times New Roman"/>
          <w:noProof w:val="0"/>
          <w:sz w:val="24"/>
          <w:szCs w:val="24"/>
          <w:lang w:val="en-US"/>
        </w:rPr>
        <w:t>Cornelia’s</w:t>
      </w:r>
      <w:r w:rsidRPr="745201B6" w:rsidR="5CD26195">
        <w:rPr>
          <w:rFonts w:ascii="Times New Roman" w:hAnsi="Times New Roman" w:eastAsia="Times New Roman" w:cs="Times New Roman"/>
          <w:noProof w:val="0"/>
          <w:sz w:val="24"/>
          <w:szCs w:val="24"/>
          <w:lang w:val="en-US"/>
        </w:rPr>
        <w:t xml:space="preserve"> understanding of comparative </w:t>
      </w:r>
      <w:r w:rsidRPr="745201B6" w:rsidR="5CD26195">
        <w:rPr>
          <w:rFonts w:ascii="Times New Roman" w:hAnsi="Times New Roman" w:eastAsia="Times New Roman" w:cs="Times New Roman"/>
          <w:noProof w:val="0"/>
          <w:sz w:val="24"/>
          <w:szCs w:val="24"/>
          <w:lang w:val="en-US"/>
        </w:rPr>
        <w:t>literatures</w:t>
      </w:r>
      <w:r w:rsidRPr="745201B6" w:rsidR="5CD26195">
        <w:rPr>
          <w:rFonts w:ascii="Times New Roman" w:hAnsi="Times New Roman" w:eastAsia="Times New Roman" w:cs="Times New Roman"/>
          <w:noProof w:val="0"/>
          <w:sz w:val="24"/>
          <w:szCs w:val="24"/>
          <w:lang w:val="en-US"/>
        </w:rPr>
        <w:t xml:space="preserve"> and politics enabled her to </w:t>
      </w:r>
      <w:r w:rsidRPr="745201B6" w:rsidR="55A77698">
        <w:rPr>
          <w:rFonts w:ascii="Times New Roman" w:hAnsi="Times New Roman" w:eastAsia="Times New Roman" w:cs="Times New Roman"/>
          <w:noProof w:val="0"/>
          <w:sz w:val="24"/>
          <w:szCs w:val="24"/>
          <w:lang w:val="en-US"/>
        </w:rPr>
        <w:t>understand</w:t>
      </w:r>
      <w:r w:rsidRPr="745201B6" w:rsidR="5CD26195">
        <w:rPr>
          <w:rFonts w:ascii="Times New Roman" w:hAnsi="Times New Roman" w:eastAsia="Times New Roman" w:cs="Times New Roman"/>
          <w:noProof w:val="0"/>
          <w:sz w:val="24"/>
          <w:szCs w:val="24"/>
          <w:lang w:val="en-US"/>
        </w:rPr>
        <w:t xml:space="preserve"> the similarities and differences between the status and value of poetry in multiple languages and cultures. </w:t>
      </w:r>
      <w:r w:rsidRPr="745201B6" w:rsidR="5AD58F88">
        <w:rPr>
          <w:rFonts w:ascii="Times New Roman" w:hAnsi="Times New Roman" w:eastAsia="Times New Roman" w:cs="Times New Roman"/>
          <w:noProof w:val="0"/>
          <w:sz w:val="24"/>
          <w:szCs w:val="24"/>
          <w:lang w:val="en-US"/>
        </w:rPr>
        <w:t xml:space="preserve">Eleanor was </w:t>
      </w:r>
      <w:r w:rsidRPr="745201B6" w:rsidR="31256EC4">
        <w:rPr>
          <w:rFonts w:ascii="Times New Roman" w:hAnsi="Times New Roman" w:eastAsia="Times New Roman" w:cs="Times New Roman"/>
          <w:noProof w:val="0"/>
          <w:sz w:val="24"/>
          <w:szCs w:val="24"/>
          <w:lang w:val="en-US"/>
        </w:rPr>
        <w:t>inspired</w:t>
      </w:r>
      <w:r w:rsidRPr="745201B6" w:rsidR="5AD58F88">
        <w:rPr>
          <w:rFonts w:ascii="Times New Roman" w:hAnsi="Times New Roman" w:eastAsia="Times New Roman" w:cs="Times New Roman"/>
          <w:noProof w:val="0"/>
          <w:sz w:val="24"/>
          <w:szCs w:val="24"/>
          <w:lang w:val="en-US"/>
        </w:rPr>
        <w:t xml:space="preserve"> by the value given to poetry in </w:t>
      </w:r>
      <w:r w:rsidRPr="745201B6" w:rsidR="3C818173">
        <w:rPr>
          <w:rFonts w:ascii="Times New Roman" w:hAnsi="Times New Roman" w:eastAsia="Times New Roman" w:cs="Times New Roman"/>
          <w:noProof w:val="0"/>
          <w:sz w:val="24"/>
          <w:szCs w:val="24"/>
          <w:lang w:val="en-US"/>
        </w:rPr>
        <w:t>Latin</w:t>
      </w:r>
      <w:r w:rsidRPr="745201B6" w:rsidR="5AD58F88">
        <w:rPr>
          <w:rFonts w:ascii="Times New Roman" w:hAnsi="Times New Roman" w:eastAsia="Times New Roman" w:cs="Times New Roman"/>
          <w:noProof w:val="0"/>
          <w:sz w:val="24"/>
          <w:szCs w:val="24"/>
          <w:lang w:val="en-US"/>
        </w:rPr>
        <w:t xml:space="preserve"> </w:t>
      </w:r>
      <w:r w:rsidRPr="745201B6" w:rsidR="3A9D50D3">
        <w:rPr>
          <w:rFonts w:ascii="Times New Roman" w:hAnsi="Times New Roman" w:eastAsia="Times New Roman" w:cs="Times New Roman"/>
          <w:noProof w:val="0"/>
          <w:sz w:val="24"/>
          <w:szCs w:val="24"/>
          <w:lang w:val="en-US"/>
        </w:rPr>
        <w:t>America</w:t>
      </w:r>
      <w:r w:rsidRPr="745201B6" w:rsidR="5AD58F88">
        <w:rPr>
          <w:rFonts w:ascii="Times New Roman" w:hAnsi="Times New Roman" w:eastAsia="Times New Roman" w:cs="Times New Roman"/>
          <w:noProof w:val="0"/>
          <w:sz w:val="24"/>
          <w:szCs w:val="24"/>
          <w:lang w:val="en-US"/>
        </w:rPr>
        <w:t xml:space="preserve"> and Cornelia </w:t>
      </w:r>
      <w:r w:rsidRPr="745201B6" w:rsidR="6EE20D31">
        <w:rPr>
          <w:rFonts w:ascii="Times New Roman" w:hAnsi="Times New Roman" w:eastAsia="Times New Roman" w:cs="Times New Roman"/>
          <w:noProof w:val="0"/>
          <w:sz w:val="24"/>
          <w:szCs w:val="24"/>
          <w:lang w:val="en-US"/>
        </w:rPr>
        <w:t xml:space="preserve">was </w:t>
      </w:r>
      <w:r w:rsidRPr="745201B6" w:rsidR="0B80C7A1">
        <w:rPr>
          <w:rFonts w:ascii="Times New Roman" w:hAnsi="Times New Roman" w:eastAsia="Times New Roman" w:cs="Times New Roman"/>
          <w:noProof w:val="0"/>
          <w:sz w:val="24"/>
          <w:szCs w:val="24"/>
          <w:lang w:val="en-US"/>
        </w:rPr>
        <w:t xml:space="preserve">concerned with </w:t>
      </w:r>
      <w:r w:rsidRPr="745201B6" w:rsidR="6EE20D31">
        <w:rPr>
          <w:rFonts w:ascii="Times New Roman" w:hAnsi="Times New Roman" w:eastAsia="Times New Roman" w:cs="Times New Roman"/>
          <w:noProof w:val="0"/>
          <w:sz w:val="24"/>
          <w:szCs w:val="24"/>
          <w:lang w:val="en-US"/>
        </w:rPr>
        <w:t xml:space="preserve">the </w:t>
      </w:r>
      <w:r w:rsidRPr="745201B6" w:rsidR="39BF9EE8">
        <w:rPr>
          <w:rFonts w:ascii="Times New Roman" w:hAnsi="Times New Roman" w:eastAsia="Times New Roman" w:cs="Times New Roman"/>
          <w:noProof w:val="0"/>
          <w:sz w:val="24"/>
          <w:szCs w:val="24"/>
          <w:lang w:val="en-US"/>
        </w:rPr>
        <w:t>marginal</w:t>
      </w:r>
      <w:r w:rsidRPr="745201B6" w:rsidR="6EE20D31">
        <w:rPr>
          <w:rFonts w:ascii="Times New Roman" w:hAnsi="Times New Roman" w:eastAsia="Times New Roman" w:cs="Times New Roman"/>
          <w:noProof w:val="0"/>
          <w:sz w:val="24"/>
          <w:szCs w:val="24"/>
          <w:lang w:val="en-US"/>
        </w:rPr>
        <w:t xml:space="preserve"> status of poetry in British culture i</w:t>
      </w:r>
      <w:r w:rsidRPr="745201B6" w:rsidR="3E0F2A0A">
        <w:rPr>
          <w:rFonts w:ascii="Times New Roman" w:hAnsi="Times New Roman" w:eastAsia="Times New Roman" w:cs="Times New Roman"/>
          <w:noProof w:val="0"/>
          <w:sz w:val="24"/>
          <w:szCs w:val="24"/>
          <w:lang w:val="en-US"/>
        </w:rPr>
        <w:t>n comparison</w:t>
      </w:r>
      <w:r w:rsidRPr="745201B6" w:rsidR="74FA974B">
        <w:rPr>
          <w:rFonts w:ascii="Times New Roman" w:hAnsi="Times New Roman" w:eastAsia="Times New Roman" w:cs="Times New Roman"/>
          <w:noProof w:val="0"/>
          <w:sz w:val="24"/>
          <w:szCs w:val="24"/>
          <w:lang w:val="en-US"/>
        </w:rPr>
        <w:t>.</w:t>
      </w:r>
      <w:r w:rsidRPr="745201B6" w:rsidR="3C1913F6">
        <w:rPr>
          <w:rFonts w:ascii="Times New Roman" w:hAnsi="Times New Roman" w:eastAsia="Times New Roman" w:cs="Times New Roman"/>
          <w:noProof w:val="0"/>
          <w:sz w:val="24"/>
          <w:szCs w:val="24"/>
          <w:lang w:val="en-US"/>
        </w:rPr>
        <w:t xml:space="preserve"> </w:t>
      </w:r>
      <w:r w:rsidRPr="745201B6" w:rsidR="2A61B7F1">
        <w:rPr>
          <w:rFonts w:ascii="Times New Roman" w:hAnsi="Times New Roman" w:eastAsia="Times New Roman" w:cs="Times New Roman"/>
          <w:noProof w:val="0"/>
          <w:sz w:val="24"/>
          <w:szCs w:val="24"/>
          <w:lang w:val="en-US"/>
        </w:rPr>
        <w:t>Although we both desired to step outside of the flows of capital, our conversation as academic</w:t>
      </w:r>
      <w:r w:rsidRPr="745201B6" w:rsidR="2A61B7F1">
        <w:rPr>
          <w:rFonts w:ascii="Times New Roman" w:hAnsi="Times New Roman" w:eastAsia="Times New Roman" w:cs="Times New Roman"/>
          <w:noProof w:val="0"/>
          <w:sz w:val="24"/>
          <w:szCs w:val="24"/>
          <w:lang w:val="en-US"/>
        </w:rPr>
        <w:t xml:space="preserve"> and poet </w:t>
      </w:r>
      <w:r w:rsidRPr="745201B6" w:rsidR="36974108">
        <w:rPr>
          <w:rFonts w:ascii="Times New Roman" w:hAnsi="Times New Roman" w:eastAsia="Times New Roman" w:cs="Times New Roman"/>
          <w:noProof w:val="0"/>
          <w:sz w:val="24"/>
          <w:szCs w:val="24"/>
          <w:lang w:val="en-US"/>
        </w:rPr>
        <w:t>were</w:t>
      </w:r>
      <w:r w:rsidRPr="745201B6" w:rsidR="2A61B7F1">
        <w:rPr>
          <w:rFonts w:ascii="Times New Roman" w:hAnsi="Times New Roman" w:eastAsia="Times New Roman" w:cs="Times New Roman"/>
          <w:noProof w:val="0"/>
          <w:sz w:val="24"/>
          <w:szCs w:val="24"/>
          <w:lang w:val="en-US"/>
        </w:rPr>
        <w:t xml:space="preserve"> framed by </w:t>
      </w:r>
      <w:r w:rsidRPr="745201B6" w:rsidR="05C66B54">
        <w:rPr>
          <w:rFonts w:ascii="Times New Roman" w:hAnsi="Times New Roman" w:eastAsia="Times New Roman" w:cs="Times New Roman"/>
          <w:noProof w:val="0"/>
          <w:sz w:val="24"/>
          <w:szCs w:val="24"/>
          <w:lang w:val="en-US"/>
        </w:rPr>
        <w:t xml:space="preserve">an understanding of the forces at play in our own subject positions as </w:t>
      </w:r>
      <w:r w:rsidRPr="745201B6" w:rsidR="28B432E2">
        <w:rPr>
          <w:rFonts w:ascii="Times New Roman" w:hAnsi="Times New Roman" w:eastAsia="Times New Roman" w:cs="Times New Roman"/>
          <w:noProof w:val="0"/>
          <w:sz w:val="24"/>
          <w:szCs w:val="24"/>
          <w:lang w:val="en-US"/>
        </w:rPr>
        <w:t>academic</w:t>
      </w:r>
      <w:r w:rsidRPr="745201B6" w:rsidR="05C66B54">
        <w:rPr>
          <w:rFonts w:ascii="Times New Roman" w:hAnsi="Times New Roman" w:eastAsia="Times New Roman" w:cs="Times New Roman"/>
          <w:noProof w:val="0"/>
          <w:sz w:val="24"/>
          <w:szCs w:val="24"/>
          <w:lang w:val="en-US"/>
        </w:rPr>
        <w:t xml:space="preserve"> and poet employed in UK universities. We </w:t>
      </w:r>
      <w:r w:rsidRPr="745201B6" w:rsidR="028EDA5C">
        <w:rPr>
          <w:rFonts w:ascii="Times New Roman" w:hAnsi="Times New Roman" w:eastAsia="Times New Roman" w:cs="Times New Roman"/>
          <w:noProof w:val="0"/>
          <w:sz w:val="24"/>
          <w:szCs w:val="24"/>
          <w:lang w:val="en-US"/>
        </w:rPr>
        <w:t>acknowledged</w:t>
      </w:r>
      <w:r w:rsidRPr="745201B6" w:rsidR="05C66B54">
        <w:rPr>
          <w:rFonts w:ascii="Times New Roman" w:hAnsi="Times New Roman" w:eastAsia="Times New Roman" w:cs="Times New Roman"/>
          <w:noProof w:val="0"/>
          <w:sz w:val="24"/>
          <w:szCs w:val="24"/>
          <w:lang w:val="en-US"/>
        </w:rPr>
        <w:t xml:space="preserve"> </w:t>
      </w:r>
      <w:r w:rsidRPr="745201B6" w:rsidR="05C66B54">
        <w:rPr>
          <w:rFonts w:ascii="Times New Roman" w:hAnsi="Times New Roman" w:eastAsia="Times New Roman" w:cs="Times New Roman"/>
          <w:noProof w:val="0"/>
          <w:sz w:val="24"/>
          <w:szCs w:val="24"/>
          <w:lang w:val="en-US"/>
        </w:rPr>
        <w:t xml:space="preserve">a </w:t>
      </w:r>
      <w:r w:rsidRPr="745201B6" w:rsidR="02BDE63A">
        <w:rPr>
          <w:rFonts w:ascii="Times New Roman" w:hAnsi="Times New Roman" w:eastAsia="Times New Roman" w:cs="Times New Roman"/>
          <w:noProof w:val="0"/>
          <w:sz w:val="24"/>
          <w:szCs w:val="24"/>
          <w:lang w:val="en-US"/>
        </w:rPr>
        <w:t>desire</w:t>
      </w:r>
      <w:r w:rsidRPr="745201B6" w:rsidR="05C66B54">
        <w:rPr>
          <w:rFonts w:ascii="Times New Roman" w:hAnsi="Times New Roman" w:eastAsia="Times New Roman" w:cs="Times New Roman"/>
          <w:noProof w:val="0"/>
          <w:sz w:val="24"/>
          <w:szCs w:val="24"/>
          <w:lang w:val="en-US"/>
        </w:rPr>
        <w:t xml:space="preserve"> to create </w:t>
      </w:r>
      <w:r w:rsidRPr="745201B6" w:rsidR="01F63F95">
        <w:rPr>
          <w:rFonts w:ascii="Times New Roman" w:hAnsi="Times New Roman" w:eastAsia="Times New Roman" w:cs="Times New Roman"/>
          <w:noProof w:val="0"/>
          <w:sz w:val="24"/>
          <w:szCs w:val="24"/>
          <w:lang w:val="en-US"/>
        </w:rPr>
        <w:t>cul</w:t>
      </w:r>
      <w:r w:rsidRPr="745201B6" w:rsidR="0C65588E">
        <w:rPr>
          <w:rFonts w:ascii="Times New Roman" w:hAnsi="Times New Roman" w:eastAsia="Times New Roman" w:cs="Times New Roman"/>
          <w:noProof w:val="0"/>
          <w:sz w:val="24"/>
          <w:szCs w:val="24"/>
          <w:lang w:val="en-US"/>
        </w:rPr>
        <w:t>t</w:t>
      </w:r>
      <w:r w:rsidRPr="745201B6" w:rsidR="01F63F95">
        <w:rPr>
          <w:rFonts w:ascii="Times New Roman" w:hAnsi="Times New Roman" w:eastAsia="Times New Roman" w:cs="Times New Roman"/>
          <w:noProof w:val="0"/>
          <w:sz w:val="24"/>
          <w:szCs w:val="24"/>
          <w:lang w:val="en-US"/>
        </w:rPr>
        <w:t>u</w:t>
      </w:r>
      <w:r w:rsidRPr="745201B6" w:rsidR="6A6D426C">
        <w:rPr>
          <w:rFonts w:ascii="Times New Roman" w:hAnsi="Times New Roman" w:eastAsia="Times New Roman" w:cs="Times New Roman"/>
          <w:noProof w:val="0"/>
          <w:sz w:val="24"/>
          <w:szCs w:val="24"/>
          <w:lang w:val="en-US"/>
        </w:rPr>
        <w:t>r</w:t>
      </w:r>
      <w:r w:rsidRPr="745201B6" w:rsidR="01F63F95">
        <w:rPr>
          <w:rFonts w:ascii="Times New Roman" w:hAnsi="Times New Roman" w:eastAsia="Times New Roman" w:cs="Times New Roman"/>
          <w:noProof w:val="0"/>
          <w:sz w:val="24"/>
          <w:szCs w:val="24"/>
          <w:lang w:val="en-US"/>
        </w:rPr>
        <w:t>al</w:t>
      </w:r>
      <w:r w:rsidRPr="745201B6" w:rsidR="01F63F95">
        <w:rPr>
          <w:rFonts w:ascii="Times New Roman" w:hAnsi="Times New Roman" w:eastAsia="Times New Roman" w:cs="Times New Roman"/>
          <w:noProof w:val="0"/>
          <w:sz w:val="24"/>
          <w:szCs w:val="24"/>
          <w:lang w:val="en-US"/>
        </w:rPr>
        <w:t xml:space="preserve"> </w:t>
      </w:r>
      <w:r w:rsidRPr="745201B6" w:rsidR="05C66B54">
        <w:rPr>
          <w:rFonts w:ascii="Times New Roman" w:hAnsi="Times New Roman" w:eastAsia="Times New Roman" w:cs="Times New Roman"/>
          <w:noProof w:val="0"/>
          <w:sz w:val="24"/>
          <w:szCs w:val="24"/>
          <w:lang w:val="en-US"/>
        </w:rPr>
        <w:t xml:space="preserve">spaces which </w:t>
      </w:r>
      <w:r w:rsidRPr="745201B6" w:rsidR="7DE8524C">
        <w:rPr>
          <w:rFonts w:ascii="Times New Roman" w:hAnsi="Times New Roman" w:eastAsia="Times New Roman" w:cs="Times New Roman"/>
          <w:noProof w:val="0"/>
          <w:sz w:val="24"/>
          <w:szCs w:val="24"/>
          <w:lang w:val="en-US"/>
        </w:rPr>
        <w:t xml:space="preserve">exist outside or </w:t>
      </w:r>
      <w:r w:rsidRPr="745201B6" w:rsidR="2CB50258">
        <w:rPr>
          <w:rFonts w:ascii="Times New Roman" w:hAnsi="Times New Roman" w:eastAsia="Times New Roman" w:cs="Times New Roman"/>
          <w:noProof w:val="0"/>
          <w:sz w:val="24"/>
          <w:szCs w:val="24"/>
          <w:lang w:val="en-US"/>
        </w:rPr>
        <w:t>parallel</w:t>
      </w:r>
      <w:r w:rsidRPr="745201B6" w:rsidR="7DE8524C">
        <w:rPr>
          <w:rFonts w:ascii="Times New Roman" w:hAnsi="Times New Roman" w:eastAsia="Times New Roman" w:cs="Times New Roman"/>
          <w:noProof w:val="0"/>
          <w:sz w:val="24"/>
          <w:szCs w:val="24"/>
          <w:lang w:val="en-US"/>
        </w:rPr>
        <w:t xml:space="preserve"> to the </w:t>
      </w:r>
      <w:r w:rsidRPr="745201B6" w:rsidR="3F887B70">
        <w:rPr>
          <w:rFonts w:ascii="Times New Roman" w:hAnsi="Times New Roman" w:eastAsia="Times New Roman" w:cs="Times New Roman"/>
          <w:noProof w:val="0"/>
          <w:sz w:val="24"/>
          <w:szCs w:val="24"/>
          <w:lang w:val="en-US"/>
        </w:rPr>
        <w:t>existing</w:t>
      </w:r>
      <w:r w:rsidRPr="745201B6" w:rsidR="7DE8524C">
        <w:rPr>
          <w:rFonts w:ascii="Times New Roman" w:hAnsi="Times New Roman" w:eastAsia="Times New Roman" w:cs="Times New Roman"/>
          <w:noProof w:val="0"/>
          <w:sz w:val="24"/>
          <w:szCs w:val="24"/>
          <w:lang w:val="en-US"/>
        </w:rPr>
        <w:t xml:space="preserve"> power structures </w:t>
      </w:r>
      <w:r w:rsidRPr="745201B6" w:rsidR="602D7B88">
        <w:rPr>
          <w:rFonts w:ascii="Times New Roman" w:hAnsi="Times New Roman" w:eastAsia="Times New Roman" w:cs="Times New Roman"/>
          <w:noProof w:val="0"/>
          <w:sz w:val="24"/>
          <w:szCs w:val="24"/>
          <w:lang w:val="en-US"/>
        </w:rPr>
        <w:t>but that</w:t>
      </w:r>
      <w:r w:rsidRPr="745201B6" w:rsidR="7DE8524C">
        <w:rPr>
          <w:rFonts w:ascii="Times New Roman" w:hAnsi="Times New Roman" w:eastAsia="Times New Roman" w:cs="Times New Roman"/>
          <w:noProof w:val="0"/>
          <w:sz w:val="24"/>
          <w:szCs w:val="24"/>
          <w:lang w:val="en-US"/>
        </w:rPr>
        <w:t xml:space="preserve"> this impulse is itself a result </w:t>
      </w:r>
      <w:r w:rsidRPr="745201B6" w:rsidR="09D37E4F">
        <w:rPr>
          <w:rFonts w:ascii="Times New Roman" w:hAnsi="Times New Roman" w:eastAsia="Times New Roman" w:cs="Times New Roman"/>
          <w:noProof w:val="0"/>
          <w:sz w:val="24"/>
          <w:szCs w:val="24"/>
          <w:lang w:val="en-US"/>
        </w:rPr>
        <w:t>of our</w:t>
      </w:r>
      <w:r w:rsidRPr="745201B6" w:rsidR="7B4F2913">
        <w:rPr>
          <w:rFonts w:ascii="Times New Roman" w:hAnsi="Times New Roman" w:eastAsia="Times New Roman" w:cs="Times New Roman"/>
          <w:noProof w:val="0"/>
          <w:sz w:val="24"/>
          <w:szCs w:val="24"/>
          <w:lang w:val="en-US"/>
        </w:rPr>
        <w:t xml:space="preserve"> entanglement as poet and intellectual within the </w:t>
      </w:r>
      <w:r w:rsidRPr="745201B6" w:rsidR="23299024">
        <w:rPr>
          <w:rFonts w:ascii="Times New Roman" w:hAnsi="Times New Roman" w:eastAsia="Times New Roman" w:cs="Times New Roman"/>
          <w:noProof w:val="0"/>
          <w:sz w:val="24"/>
          <w:szCs w:val="24"/>
          <w:lang w:val="en-US"/>
        </w:rPr>
        <w:t>capitalization</w:t>
      </w:r>
      <w:r w:rsidRPr="745201B6" w:rsidR="7B4F2913">
        <w:rPr>
          <w:rFonts w:ascii="Times New Roman" w:hAnsi="Times New Roman" w:eastAsia="Times New Roman" w:cs="Times New Roman"/>
          <w:noProof w:val="0"/>
          <w:sz w:val="24"/>
          <w:szCs w:val="24"/>
          <w:lang w:val="en-US"/>
        </w:rPr>
        <w:t xml:space="preserve"> of these </w:t>
      </w:r>
      <w:r w:rsidRPr="745201B6" w:rsidR="34FC8EED">
        <w:rPr>
          <w:rFonts w:ascii="Times New Roman" w:hAnsi="Times New Roman" w:eastAsia="Times New Roman" w:cs="Times New Roman"/>
          <w:noProof w:val="0"/>
          <w:sz w:val="24"/>
          <w:szCs w:val="24"/>
          <w:lang w:val="en-US"/>
        </w:rPr>
        <w:t>capacities</w:t>
      </w:r>
      <w:r w:rsidRPr="745201B6" w:rsidR="21100D75">
        <w:rPr>
          <w:rFonts w:ascii="Times New Roman" w:hAnsi="Times New Roman" w:eastAsia="Times New Roman" w:cs="Times New Roman"/>
          <w:noProof w:val="0"/>
          <w:sz w:val="24"/>
          <w:szCs w:val="24"/>
          <w:lang w:val="en-US"/>
        </w:rPr>
        <w:t xml:space="preserve">. </w:t>
      </w:r>
      <w:r w:rsidRPr="745201B6" w:rsidR="2E2F6FC2">
        <w:rPr>
          <w:rFonts w:ascii="Times New Roman" w:hAnsi="Times New Roman" w:eastAsia="Times New Roman" w:cs="Times New Roman"/>
          <w:noProof w:val="0"/>
          <w:sz w:val="24"/>
          <w:szCs w:val="24"/>
          <w:lang w:val="en-US"/>
        </w:rPr>
        <w:t xml:space="preserve">As </w:t>
      </w:r>
      <w:r w:rsidRPr="745201B6" w:rsidR="1622372C">
        <w:rPr>
          <w:rFonts w:ascii="Times New Roman" w:hAnsi="Times New Roman" w:eastAsia="Times New Roman" w:cs="Times New Roman"/>
          <w:noProof w:val="0"/>
          <w:sz w:val="24"/>
          <w:szCs w:val="24"/>
          <w:lang w:val="en-US"/>
        </w:rPr>
        <w:t xml:space="preserve">Rosi </w:t>
      </w:r>
      <w:r w:rsidRPr="745201B6" w:rsidR="2E2F6FC2">
        <w:rPr>
          <w:rFonts w:ascii="Times New Roman" w:hAnsi="Times New Roman" w:eastAsia="Times New Roman" w:cs="Times New Roman"/>
          <w:noProof w:val="0"/>
          <w:sz w:val="24"/>
          <w:szCs w:val="24"/>
          <w:lang w:val="en-US"/>
        </w:rPr>
        <w:t>Braidotti</w:t>
      </w:r>
      <w:r w:rsidRPr="745201B6" w:rsidR="2E2F6FC2">
        <w:rPr>
          <w:rFonts w:ascii="Times New Roman" w:hAnsi="Times New Roman" w:eastAsia="Times New Roman" w:cs="Times New Roman"/>
          <w:noProof w:val="0"/>
          <w:sz w:val="24"/>
          <w:szCs w:val="24"/>
          <w:lang w:val="en-US"/>
        </w:rPr>
        <w:t xml:space="preserve"> </w:t>
      </w:r>
      <w:r w:rsidRPr="745201B6" w:rsidR="337115FA">
        <w:rPr>
          <w:rFonts w:ascii="Times New Roman" w:hAnsi="Times New Roman" w:eastAsia="Times New Roman" w:cs="Times New Roman"/>
          <w:noProof w:val="0"/>
          <w:sz w:val="24"/>
          <w:szCs w:val="24"/>
          <w:lang w:val="en-US"/>
        </w:rPr>
        <w:t>puts it</w:t>
      </w:r>
      <w:r w:rsidRPr="745201B6" w:rsidR="4B1AAFAA">
        <w:rPr>
          <w:rFonts w:ascii="Times New Roman" w:hAnsi="Times New Roman" w:eastAsia="Times New Roman" w:cs="Times New Roman"/>
          <w:noProof w:val="0"/>
          <w:sz w:val="24"/>
          <w:szCs w:val="24"/>
          <w:lang w:val="en-US"/>
        </w:rPr>
        <w:t>,</w:t>
      </w:r>
    </w:p>
    <w:p w:rsidR="2713860E" w:rsidP="745201B6" w:rsidRDefault="2E2F6FC2" w14:paraId="22C8A9AC" w14:textId="2BF8E55C">
      <w:pPr>
        <w:widowControl w:val="0"/>
        <w:spacing w:line="480" w:lineRule="auto"/>
        <w:ind w:left="567" w:firstLine="720"/>
        <w:rPr>
          <w:rFonts w:ascii="Times New Roman" w:hAnsi="Times New Roman" w:eastAsia="Times New Roman" w:cs="Times New Roman"/>
          <w:noProof w:val="0"/>
          <w:sz w:val="24"/>
          <w:szCs w:val="24"/>
          <w:lang w:val="en-US"/>
        </w:rPr>
      </w:pPr>
    </w:p>
    <w:p w:rsidR="2713860E" w:rsidP="745201B6" w:rsidRDefault="2E2F6FC2" w14:paraId="366BD33F" w14:textId="04361CD8">
      <w:pPr>
        <w:widowControl w:val="0"/>
        <w:spacing w:line="480" w:lineRule="auto"/>
        <w:ind w:left="567" w:firstLine="0"/>
        <w:rPr>
          <w:rFonts w:ascii="Times New Roman" w:hAnsi="Times New Roman" w:eastAsia="Times New Roman" w:cs="Times New Roman"/>
          <w:noProof w:val="0"/>
          <w:sz w:val="24"/>
          <w:szCs w:val="24"/>
          <w:lang w:val="en-US"/>
        </w:rPr>
      </w:pPr>
      <w:r w:rsidRPr="745201B6" w:rsidR="4B1AAFAA">
        <w:rPr>
          <w:rFonts w:ascii="Times New Roman" w:hAnsi="Times New Roman" w:eastAsia="Times New Roman" w:cs="Times New Roman"/>
          <w:noProof w:val="0"/>
          <w:sz w:val="24"/>
          <w:szCs w:val="24"/>
          <w:lang w:val="en-US"/>
        </w:rPr>
        <w:t xml:space="preserve"> </w:t>
      </w:r>
      <w:r w:rsidRPr="745201B6" w:rsidR="2E2F6FC2">
        <w:rPr>
          <w:rFonts w:ascii="Times New Roman" w:hAnsi="Times New Roman" w:eastAsia="Times New Roman" w:cs="Times New Roman"/>
          <w:noProof w:val="0"/>
          <w:sz w:val="24"/>
          <w:szCs w:val="24"/>
          <w:lang w:val="en-US"/>
        </w:rPr>
        <w:t>Yet that same critique</w:t>
      </w:r>
      <w:r w:rsidRPr="745201B6" w:rsidR="11584C20">
        <w:rPr>
          <w:rFonts w:ascii="Times New Roman" w:hAnsi="Times New Roman" w:eastAsia="Times New Roman" w:cs="Times New Roman"/>
          <w:noProof w:val="0"/>
          <w:sz w:val="24"/>
          <w:szCs w:val="24"/>
          <w:lang w:val="en-US"/>
        </w:rPr>
        <w:t xml:space="preserve"> (new materialism)</w:t>
      </w:r>
      <w:r w:rsidRPr="745201B6" w:rsidR="2E2F6FC2">
        <w:rPr>
          <w:rFonts w:ascii="Times New Roman" w:hAnsi="Times New Roman" w:eastAsia="Times New Roman" w:cs="Times New Roman"/>
          <w:noProof w:val="0"/>
          <w:sz w:val="24"/>
          <w:szCs w:val="24"/>
          <w:lang w:val="en-US"/>
        </w:rPr>
        <w:t xml:space="preserve"> is also reactive, reflecting the epistemic accelerationism</w:t>
      </w:r>
      <w:r w:rsidRPr="745201B6" w:rsidR="2E2F6FC2">
        <w:rPr>
          <w:rFonts w:ascii="Times New Roman" w:hAnsi="Times New Roman" w:eastAsia="Times New Roman" w:cs="Times New Roman"/>
          <w:noProof w:val="0"/>
          <w:sz w:val="24"/>
          <w:szCs w:val="24"/>
          <w:lang w:val="en-US"/>
        </w:rPr>
        <w:t xml:space="preserve"> so constitutive of advanced capitalism – that is, a knowledge economy based on </w:t>
      </w:r>
      <w:r w:rsidRPr="745201B6" w:rsidR="11DE4D59">
        <w:rPr>
          <w:rFonts w:ascii="Times New Roman" w:hAnsi="Times New Roman" w:eastAsia="Times New Roman" w:cs="Times New Roman"/>
          <w:noProof w:val="0"/>
          <w:sz w:val="24"/>
          <w:szCs w:val="24"/>
          <w:lang w:val="en-US"/>
        </w:rPr>
        <w:t>a</w:t>
      </w:r>
      <w:r w:rsidRPr="745201B6" w:rsidR="2E2F6FC2">
        <w:rPr>
          <w:rFonts w:ascii="Times New Roman" w:hAnsi="Times New Roman" w:eastAsia="Times New Roman" w:cs="Times New Roman"/>
          <w:noProof w:val="0"/>
          <w:sz w:val="24"/>
          <w:szCs w:val="24"/>
          <w:lang w:val="en-US"/>
        </w:rPr>
        <w:t xml:space="preserve">pprehending and </w:t>
      </w:r>
      <w:r w:rsidRPr="745201B6" w:rsidR="2E2F6FC2">
        <w:rPr>
          <w:rFonts w:ascii="Times New Roman" w:hAnsi="Times New Roman" w:eastAsia="Times New Roman" w:cs="Times New Roman"/>
          <w:noProof w:val="0"/>
          <w:sz w:val="24"/>
          <w:szCs w:val="24"/>
          <w:lang w:val="en-US"/>
        </w:rPr>
        <w:t>capitalising</w:t>
      </w:r>
      <w:r w:rsidRPr="745201B6" w:rsidR="2E2F6FC2">
        <w:rPr>
          <w:rFonts w:ascii="Times New Roman" w:hAnsi="Times New Roman" w:eastAsia="Times New Roman" w:cs="Times New Roman"/>
          <w:noProof w:val="0"/>
          <w:sz w:val="24"/>
          <w:szCs w:val="24"/>
          <w:lang w:val="en-US"/>
        </w:rPr>
        <w:t xml:space="preserve"> upon the informational power of living matter itself, most notably its immanent qualities, self-</w:t>
      </w:r>
      <w:r w:rsidRPr="745201B6" w:rsidR="2E2F6FC2">
        <w:rPr>
          <w:rFonts w:ascii="Times New Roman" w:hAnsi="Times New Roman" w:eastAsia="Times New Roman" w:cs="Times New Roman"/>
          <w:noProof w:val="0"/>
          <w:sz w:val="24"/>
          <w:szCs w:val="24"/>
          <w:lang w:val="en-US"/>
        </w:rPr>
        <w:t>organising</w:t>
      </w:r>
      <w:r w:rsidRPr="745201B6" w:rsidR="2E2F6FC2">
        <w:rPr>
          <w:rFonts w:ascii="Times New Roman" w:hAnsi="Times New Roman" w:eastAsia="Times New Roman" w:cs="Times New Roman"/>
          <w:noProof w:val="0"/>
          <w:sz w:val="24"/>
          <w:szCs w:val="24"/>
          <w:lang w:val="en-US"/>
        </w:rPr>
        <w:t xml:space="preserve"> capacity, and potential. Capital value today is constituted by the scientific and economic comprehension of all that </w:t>
      </w:r>
      <w:r w:rsidRPr="745201B6" w:rsidR="2E2F6FC2">
        <w:rPr>
          <w:rFonts w:ascii="Times New Roman" w:hAnsi="Times New Roman" w:eastAsia="Times New Roman" w:cs="Times New Roman"/>
          <w:noProof w:val="0"/>
          <w:sz w:val="24"/>
          <w:szCs w:val="24"/>
          <w:lang w:val="en-US"/>
        </w:rPr>
        <w:t>lives.</w:t>
      </w:r>
      <w:r w:rsidRPr="745201B6" w:rsidR="29A54376">
        <w:rPr>
          <w:rFonts w:ascii="Times New Roman" w:hAnsi="Times New Roman" w:eastAsia="Times New Roman" w:cs="Times New Roman"/>
          <w:noProof w:val="0"/>
          <w:sz w:val="24"/>
          <w:szCs w:val="24"/>
          <w:lang w:val="en-US"/>
        </w:rPr>
        <w:t xml:space="preserve"> (</w:t>
      </w:r>
      <w:r w:rsidRPr="745201B6" w:rsidR="053FFA2F">
        <w:rPr>
          <w:rFonts w:ascii="Times New Roman" w:hAnsi="Times New Roman" w:eastAsia="Times New Roman" w:cs="Times New Roman"/>
          <w:noProof w:val="0"/>
          <w:sz w:val="24"/>
          <w:szCs w:val="24"/>
          <w:lang w:val="en-US"/>
        </w:rPr>
        <w:t>Braidotti</w:t>
      </w:r>
      <w:r w:rsidRPr="745201B6" w:rsidR="053FFA2F">
        <w:rPr>
          <w:rFonts w:ascii="Times New Roman" w:hAnsi="Times New Roman" w:eastAsia="Times New Roman" w:cs="Times New Roman"/>
          <w:noProof w:val="0"/>
          <w:sz w:val="24"/>
          <w:szCs w:val="24"/>
          <w:lang w:val="en-US"/>
        </w:rPr>
        <w:t xml:space="preserve"> </w:t>
      </w:r>
      <w:r w:rsidRPr="745201B6" w:rsidR="2D85892F">
        <w:rPr>
          <w:rFonts w:ascii="Times New Roman" w:hAnsi="Times New Roman" w:eastAsia="Times New Roman" w:cs="Times New Roman"/>
          <w:noProof w:val="0"/>
          <w:sz w:val="24"/>
          <w:szCs w:val="24"/>
          <w:lang w:val="en-US"/>
        </w:rPr>
        <w:t>2019</w:t>
      </w:r>
      <w:ins w:author="Gräbner, Cornelia" w:date="2024-10-29T12:13:49.992Z" w:id="445938528">
        <w:r w:rsidRPr="745201B6" w:rsidR="44B4890A">
          <w:rPr>
            <w:rFonts w:ascii="Times New Roman" w:hAnsi="Times New Roman" w:eastAsia="Times New Roman" w:cs="Times New Roman"/>
            <w:noProof w:val="0"/>
            <w:sz w:val="24"/>
            <w:szCs w:val="24"/>
            <w:lang w:val="en-US"/>
          </w:rPr>
          <w:t>, PAGE NO</w:t>
        </w:r>
      </w:ins>
      <w:r w:rsidRPr="745201B6" w:rsidR="2D85892F">
        <w:rPr>
          <w:rFonts w:ascii="Times New Roman" w:hAnsi="Times New Roman" w:eastAsia="Times New Roman" w:cs="Times New Roman"/>
          <w:noProof w:val="0"/>
          <w:sz w:val="24"/>
          <w:szCs w:val="24"/>
          <w:lang w:val="en-US"/>
        </w:rPr>
        <w:t>)</w:t>
      </w:r>
    </w:p>
    <w:p w:rsidR="2713860E" w:rsidP="65B889F9" w:rsidRDefault="2E2F6FC2" w14:paraId="3E3D6D10" w14:textId="0BAE80E7">
      <w:pPr>
        <w:widowControl w:val="0"/>
        <w:spacing w:line="480" w:lineRule="auto"/>
        <w:rPr>
          <w:rFonts w:ascii="Times New Roman" w:hAnsi="Times New Roman" w:eastAsia="Times New Roman" w:cs="Times New Roman"/>
          <w:noProof w:val="0"/>
          <w:sz w:val="24"/>
          <w:szCs w:val="24"/>
          <w:lang w:val="en-US"/>
        </w:rPr>
      </w:pPr>
    </w:p>
    <w:p w:rsidR="2713860E" w:rsidP="745201B6" w:rsidRDefault="6134A1E8" w14:paraId="57CC6391" w14:textId="0C382BB1">
      <w:pPr>
        <w:pStyle w:val="Normal"/>
        <w:widowControl w:val="0"/>
        <w:suppressLineNumbers w:val="0"/>
        <w:bidi w:val="0"/>
        <w:spacing w:before="0" w:beforeAutospacing="off" w:after="0" w:afterAutospacing="off" w:line="480" w:lineRule="auto"/>
        <w:ind w:left="0" w:right="0"/>
        <w:jc w:val="left"/>
        <w:rPr>
          <w:rFonts w:ascii="Times New Roman" w:hAnsi="Times New Roman" w:eastAsia="Times New Roman" w:cs="Times New Roman"/>
          <w:b w:val="1"/>
          <w:bCs w:val="1"/>
          <w:noProof w:val="0"/>
          <w:sz w:val="24"/>
          <w:szCs w:val="24"/>
          <w:lang w:val="en-US"/>
        </w:rPr>
      </w:pPr>
      <w:r w:rsidRPr="745201B6" w:rsidR="6134A1E8">
        <w:rPr>
          <w:rFonts w:ascii="Times New Roman" w:hAnsi="Times New Roman" w:eastAsia="Times New Roman" w:cs="Times New Roman"/>
          <w:noProof w:val="0"/>
          <w:sz w:val="24"/>
          <w:szCs w:val="24"/>
          <w:lang w:val="en-US"/>
        </w:rPr>
        <w:t>The collaborative, dialogic, conversational</w:t>
      </w:r>
      <w:r w:rsidRPr="745201B6" w:rsidR="5DCF75C4">
        <w:rPr>
          <w:rFonts w:ascii="Times New Roman" w:hAnsi="Times New Roman" w:eastAsia="Times New Roman" w:cs="Times New Roman"/>
          <w:noProof w:val="0"/>
          <w:sz w:val="24"/>
          <w:szCs w:val="24"/>
          <w:lang w:val="en-US"/>
        </w:rPr>
        <w:t xml:space="preserve"> method of our thinking</w:t>
      </w:r>
      <w:r w:rsidRPr="745201B6" w:rsidR="6134A1E8">
        <w:rPr>
          <w:rFonts w:ascii="Times New Roman" w:hAnsi="Times New Roman" w:eastAsia="Times New Roman" w:cs="Times New Roman"/>
          <w:noProof w:val="0"/>
          <w:sz w:val="24"/>
          <w:szCs w:val="24"/>
          <w:lang w:val="en-US"/>
        </w:rPr>
        <w:t xml:space="preserve"> is </w:t>
      </w:r>
      <w:r w:rsidRPr="745201B6" w:rsidR="13CF0F46">
        <w:rPr>
          <w:rFonts w:ascii="Times New Roman" w:hAnsi="Times New Roman" w:eastAsia="Times New Roman" w:cs="Times New Roman"/>
          <w:noProof w:val="0"/>
          <w:sz w:val="24"/>
          <w:szCs w:val="24"/>
          <w:lang w:val="en-US"/>
        </w:rPr>
        <w:t xml:space="preserve">an attempt to resist capture without falling into reactive patterns. It is </w:t>
      </w:r>
      <w:r w:rsidRPr="745201B6" w:rsidR="6134A1E8">
        <w:rPr>
          <w:rFonts w:ascii="Times New Roman" w:hAnsi="Times New Roman" w:eastAsia="Times New Roman" w:cs="Times New Roman"/>
          <w:noProof w:val="0"/>
          <w:sz w:val="24"/>
          <w:szCs w:val="24"/>
          <w:lang w:val="en-US"/>
        </w:rPr>
        <w:t>certainly a method seen in new materialist research practices</w:t>
      </w:r>
      <w:r w:rsidRPr="745201B6" w:rsidR="02FBE74D">
        <w:rPr>
          <w:rFonts w:ascii="Times New Roman" w:hAnsi="Times New Roman" w:eastAsia="Times New Roman" w:cs="Times New Roman"/>
          <w:noProof w:val="0"/>
          <w:sz w:val="24"/>
          <w:szCs w:val="24"/>
          <w:lang w:val="en-US"/>
        </w:rPr>
        <w:t>, and conversation it is also a crucial element of a social practice of poetry, one which Joan Retallack highlights in her essay “What is Experimental Poetry and Why Do We Need It?</w:t>
      </w:r>
      <w:r w:rsidRPr="745201B6" w:rsidR="07768347">
        <w:rPr>
          <w:rFonts w:ascii="Times New Roman" w:hAnsi="Times New Roman" w:eastAsia="Times New Roman" w:cs="Times New Roman"/>
          <w:noProof w:val="0"/>
          <w:sz w:val="24"/>
          <w:szCs w:val="24"/>
          <w:lang w:val="en-US"/>
        </w:rPr>
        <w:t>”,</w:t>
      </w:r>
      <w:r w:rsidRPr="745201B6" w:rsidR="07768347">
        <w:rPr>
          <w:rFonts w:ascii="Times New Roman" w:hAnsi="Times New Roman" w:eastAsia="Times New Roman" w:cs="Times New Roman"/>
          <w:noProof w:val="0"/>
          <w:sz w:val="24"/>
          <w:szCs w:val="24"/>
          <w:lang w:val="en-US"/>
        </w:rPr>
        <w:t xml:space="preserve"> which features in Cornelia </w:t>
      </w:r>
      <w:r w:rsidRPr="745201B6" w:rsidR="07768347">
        <w:rPr>
          <w:rFonts w:ascii="Times New Roman" w:hAnsi="Times New Roman" w:eastAsia="Times New Roman" w:cs="Times New Roman"/>
          <w:noProof w:val="0"/>
          <w:sz w:val="24"/>
          <w:szCs w:val="24"/>
          <w:lang w:val="en-US"/>
        </w:rPr>
        <w:t>Gräbner’s</w:t>
      </w:r>
      <w:r w:rsidRPr="745201B6" w:rsidR="07768347">
        <w:rPr>
          <w:rFonts w:ascii="Times New Roman" w:hAnsi="Times New Roman" w:eastAsia="Times New Roman" w:cs="Times New Roman"/>
          <w:noProof w:val="0"/>
          <w:sz w:val="24"/>
          <w:szCs w:val="24"/>
          <w:lang w:val="en-US"/>
        </w:rPr>
        <w:t xml:space="preserve"> essay “Knowing P</w:t>
      </w:r>
      <w:r w:rsidRPr="745201B6" w:rsidR="32AC07DC">
        <w:rPr>
          <w:rFonts w:ascii="Times New Roman" w:hAnsi="Times New Roman" w:eastAsia="Times New Roman" w:cs="Times New Roman"/>
          <w:noProof w:val="0"/>
          <w:sz w:val="24"/>
          <w:szCs w:val="24"/>
          <w:lang w:val="en-US"/>
        </w:rPr>
        <w:t>oe</w:t>
      </w:r>
      <w:r w:rsidRPr="745201B6" w:rsidR="07768347">
        <w:rPr>
          <w:rFonts w:ascii="Times New Roman" w:hAnsi="Times New Roman" w:eastAsia="Times New Roman" w:cs="Times New Roman"/>
          <w:noProof w:val="0"/>
          <w:sz w:val="24"/>
          <w:szCs w:val="24"/>
          <w:lang w:val="en-US"/>
        </w:rPr>
        <w:t>tically</w:t>
      </w:r>
      <w:r w:rsidRPr="745201B6" w:rsidR="678D9C50">
        <w:rPr>
          <w:rFonts w:ascii="Times New Roman" w:hAnsi="Times New Roman" w:eastAsia="Times New Roman" w:cs="Times New Roman"/>
          <w:noProof w:val="0"/>
          <w:sz w:val="24"/>
          <w:szCs w:val="24"/>
          <w:lang w:val="en-US"/>
        </w:rPr>
        <w:t>.</w:t>
      </w:r>
      <w:r w:rsidRPr="745201B6" w:rsidR="411B316B">
        <w:rPr>
          <w:rFonts w:ascii="Times New Roman" w:hAnsi="Times New Roman" w:eastAsia="Times New Roman" w:cs="Times New Roman"/>
          <w:noProof w:val="0"/>
          <w:sz w:val="24"/>
          <w:szCs w:val="24"/>
          <w:lang w:val="en-US"/>
        </w:rPr>
        <w:t>”</w:t>
      </w:r>
      <w:r w:rsidRPr="745201B6" w:rsidR="678D9C50">
        <w:rPr>
          <w:rFonts w:ascii="Times New Roman" w:hAnsi="Times New Roman" w:eastAsia="Times New Roman" w:cs="Times New Roman"/>
          <w:noProof w:val="0"/>
          <w:sz w:val="24"/>
          <w:szCs w:val="24"/>
          <w:lang w:val="en-US"/>
        </w:rPr>
        <w:t xml:space="preserve"> </w:t>
      </w:r>
      <w:r w:rsidRPr="745201B6" w:rsidR="19A867F9">
        <w:rPr>
          <w:rFonts w:ascii="Times New Roman" w:hAnsi="Times New Roman" w:eastAsia="Times New Roman" w:cs="Times New Roman"/>
          <w:noProof w:val="0"/>
          <w:sz w:val="24"/>
          <w:szCs w:val="24"/>
          <w:lang w:val="en-US"/>
        </w:rPr>
        <w:t xml:space="preserve">The conversation as method and springboard is thus shared by several approaches that meet in this project – the New </w:t>
      </w:r>
      <w:r w:rsidRPr="745201B6" w:rsidR="348A1802">
        <w:rPr>
          <w:rFonts w:ascii="Times New Roman" w:hAnsi="Times New Roman" w:eastAsia="Times New Roman" w:cs="Times New Roman"/>
          <w:noProof w:val="0"/>
          <w:sz w:val="24"/>
          <w:szCs w:val="24"/>
          <w:lang w:val="en-US"/>
        </w:rPr>
        <w:t>Materialism of the European New Humanities, the Historical Materialism that shaped social understandings of poetry in Latin American Studies and is now transformed by its encounter with indigenous cosmologies – and, because of its relationship to time and space</w:t>
      </w:r>
      <w:r w:rsidRPr="745201B6" w:rsidR="4DE229B4">
        <w:rPr>
          <w:rFonts w:ascii="Times New Roman" w:hAnsi="Times New Roman" w:eastAsia="Times New Roman" w:cs="Times New Roman"/>
          <w:noProof w:val="0"/>
          <w:sz w:val="24"/>
          <w:szCs w:val="24"/>
          <w:lang w:val="en-US"/>
        </w:rPr>
        <w:t xml:space="preserve">, resists the strict, disciplinary temporalities imposed by current neoliberal managerial academic practice. </w:t>
      </w:r>
    </w:p>
    <w:p w:rsidR="2713860E" w:rsidP="65B889F9" w:rsidRDefault="6134A1E8" w14:paraId="19E188C4" w14:textId="70167C33">
      <w:pPr>
        <w:pStyle w:val="Normal"/>
        <w:widowControl w:val="0"/>
        <w:spacing w:line="480" w:lineRule="auto"/>
        <w:rPr>
          <w:rFonts w:ascii="Times New Roman" w:hAnsi="Times New Roman" w:eastAsia="Times New Roman" w:cs="Times New Roman"/>
          <w:b w:val="1"/>
          <w:bCs w:val="1"/>
          <w:noProof w:val="0"/>
          <w:sz w:val="24"/>
          <w:szCs w:val="24"/>
          <w:lang w:val="en-US"/>
        </w:rPr>
      </w:pPr>
      <w:r w:rsidRPr="745201B6" w:rsidR="7E2122B3">
        <w:rPr>
          <w:rFonts w:ascii="Times New Roman" w:hAnsi="Times New Roman" w:eastAsia="Times New Roman" w:cs="Times New Roman"/>
          <w:b w:val="1"/>
          <w:bCs w:val="1"/>
          <w:noProof w:val="0"/>
          <w:sz w:val="24"/>
          <w:szCs w:val="24"/>
          <w:lang w:val="en-US"/>
        </w:rPr>
        <w:t>Seedbed, Three: Poetry, the Social</w:t>
      </w:r>
      <w:r w:rsidRPr="745201B6" w:rsidR="7E2122B3">
        <w:rPr>
          <w:rFonts w:ascii="Times New Roman" w:hAnsi="Times New Roman" w:eastAsia="Times New Roman" w:cs="Times New Roman"/>
          <w:b w:val="1"/>
          <w:bCs w:val="1"/>
          <w:noProof w:val="0"/>
          <w:sz w:val="24"/>
          <w:szCs w:val="24"/>
          <w:lang w:val="en-US"/>
        </w:rPr>
        <w:t>,</w:t>
      </w:r>
      <w:r w:rsidRPr="745201B6" w:rsidR="7E2122B3">
        <w:rPr>
          <w:rFonts w:ascii="Times New Roman" w:hAnsi="Times New Roman" w:eastAsia="Times New Roman" w:cs="Times New Roman"/>
          <w:b w:val="1"/>
          <w:bCs w:val="1"/>
          <w:noProof w:val="0"/>
          <w:sz w:val="24"/>
          <w:szCs w:val="24"/>
          <w:lang w:val="en-US"/>
        </w:rPr>
        <w:t xml:space="preserve"> and the Cosmopolitical</w:t>
      </w:r>
    </w:p>
    <w:p w:rsidR="00321B3A" w:rsidP="65B889F9" w:rsidRDefault="00715471" w14:paraId="21F9E56B" w14:textId="038A22F4">
      <w:pPr>
        <w:pStyle w:val="Normal"/>
        <w:widowControl w:val="0"/>
        <w:suppressLineNumbers w:val="0"/>
        <w:bidi w:val="0"/>
        <w:spacing w:before="0" w:beforeAutospacing="off" w:after="0" w:afterAutospacing="off" w:line="480" w:lineRule="auto"/>
        <w:ind w:left="0" w:right="0"/>
        <w:jc w:val="left"/>
        <w:rPr>
          <w:rFonts w:ascii="Times New Roman" w:hAnsi="Times New Roman" w:eastAsia="Times New Roman" w:cs="Times New Roman"/>
          <w:noProof w:val="0"/>
          <w:sz w:val="24"/>
          <w:szCs w:val="24"/>
          <w:lang w:val="en-US"/>
        </w:rPr>
      </w:pPr>
      <w:r w:rsidRPr="65B889F9" w:rsidR="00715471">
        <w:rPr>
          <w:rFonts w:ascii="Times New Roman" w:hAnsi="Times New Roman" w:eastAsia="Times New Roman" w:cs="Times New Roman"/>
          <w:noProof w:val="0"/>
          <w:sz w:val="24"/>
          <w:szCs w:val="24"/>
          <w:lang w:val="en-US"/>
        </w:rPr>
        <w:t>At around the same time</w:t>
      </w:r>
      <w:r w:rsidRPr="65B889F9" w:rsidR="00F15FD3">
        <w:rPr>
          <w:rFonts w:ascii="Times New Roman" w:hAnsi="Times New Roman" w:eastAsia="Times New Roman" w:cs="Times New Roman"/>
          <w:noProof w:val="0"/>
          <w:sz w:val="24"/>
          <w:szCs w:val="24"/>
          <w:lang w:val="en-US"/>
        </w:rPr>
        <w:t xml:space="preserve">, another series of conversations and events unfolded, between Cornelia </w:t>
      </w:r>
      <w:r w:rsidRPr="65B889F9" w:rsidR="73922555">
        <w:rPr>
          <w:rFonts w:ascii="Times New Roman" w:hAnsi="Times New Roman" w:eastAsia="Times New Roman" w:cs="Times New Roman"/>
          <w:noProof w:val="0"/>
          <w:sz w:val="24"/>
          <w:szCs w:val="24"/>
          <w:lang w:val="en-US"/>
        </w:rPr>
        <w:t>Gräbner</w:t>
      </w:r>
      <w:r w:rsidRPr="65B889F9" w:rsidR="00F15FD3">
        <w:rPr>
          <w:rFonts w:ascii="Times New Roman" w:hAnsi="Times New Roman" w:eastAsia="Times New Roman" w:cs="Times New Roman"/>
          <w:noProof w:val="0"/>
          <w:sz w:val="24"/>
          <w:szCs w:val="24"/>
          <w:lang w:val="en-US"/>
        </w:rPr>
        <w:t xml:space="preserve"> and Liverpool-based poet Greg Quiery, in the context of an activist event on the resistance against the expansion of what Keller Easterling has termed </w:t>
      </w:r>
      <w:r w:rsidRPr="65B889F9" w:rsidR="739DD73E">
        <w:rPr>
          <w:rFonts w:ascii="Times New Roman" w:hAnsi="Times New Roman" w:eastAsia="Times New Roman" w:cs="Times New Roman"/>
          <w:noProof w:val="0"/>
          <w:sz w:val="24"/>
          <w:szCs w:val="24"/>
          <w:lang w:val="en-US"/>
        </w:rPr>
        <w:t>“</w:t>
      </w:r>
      <w:r w:rsidRPr="65B889F9" w:rsidR="00F15FD3">
        <w:rPr>
          <w:rFonts w:ascii="Times New Roman" w:hAnsi="Times New Roman" w:eastAsia="Times New Roman" w:cs="Times New Roman"/>
          <w:noProof w:val="0"/>
          <w:sz w:val="24"/>
          <w:szCs w:val="24"/>
          <w:lang w:val="en-US"/>
        </w:rPr>
        <w:t>infrastructure space</w:t>
      </w:r>
      <w:r w:rsidRPr="65B889F9" w:rsidR="53ED8F2A">
        <w:rPr>
          <w:rFonts w:ascii="Times New Roman" w:hAnsi="Times New Roman" w:eastAsia="Times New Roman" w:cs="Times New Roman"/>
          <w:noProof w:val="0"/>
          <w:sz w:val="24"/>
          <w:szCs w:val="24"/>
          <w:lang w:val="en-US"/>
        </w:rPr>
        <w:t>” (Easterling 2014)</w:t>
      </w:r>
      <w:r w:rsidRPr="65B889F9" w:rsidR="00C75351">
        <w:rPr>
          <w:rFonts w:ascii="Times New Roman" w:hAnsi="Times New Roman" w:eastAsia="Times New Roman" w:cs="Times New Roman"/>
          <w:noProof w:val="0"/>
          <w:sz w:val="24"/>
          <w:szCs w:val="24"/>
          <w:lang w:val="en-US"/>
        </w:rPr>
        <w:t xml:space="preserve"> and its destruction of </w:t>
      </w:r>
      <w:r w:rsidRPr="65B889F9" w:rsidR="00995CE9">
        <w:rPr>
          <w:rFonts w:ascii="Times New Roman" w:hAnsi="Times New Roman" w:eastAsia="Times New Roman" w:cs="Times New Roman"/>
          <w:noProof w:val="0"/>
          <w:sz w:val="24"/>
          <w:szCs w:val="24"/>
          <w:lang w:val="en-US"/>
        </w:rPr>
        <w:t xml:space="preserve">spaces that do not function according to its managerial logic. </w:t>
      </w:r>
      <w:r w:rsidRPr="65B889F9" w:rsidR="00F15FD3">
        <w:rPr>
          <w:rFonts w:ascii="Times New Roman" w:hAnsi="Times New Roman" w:eastAsia="Times New Roman" w:cs="Times New Roman"/>
          <w:noProof w:val="0"/>
          <w:sz w:val="24"/>
          <w:szCs w:val="24"/>
          <w:lang w:val="en-US"/>
        </w:rPr>
        <w:t xml:space="preserve">Liverpool Social Centre Collective hosted a visit of a representative of </w:t>
      </w:r>
      <w:r w:rsidRPr="65B889F9" w:rsidR="00995CE9">
        <w:rPr>
          <w:rFonts w:ascii="Times New Roman" w:hAnsi="Times New Roman" w:eastAsia="Times New Roman" w:cs="Times New Roman"/>
          <w:noProof w:val="0"/>
          <w:sz w:val="24"/>
          <w:szCs w:val="24"/>
          <w:lang w:val="en-US"/>
        </w:rPr>
        <w:t xml:space="preserve">the Mexican grassroots initiative </w:t>
      </w:r>
      <w:r w:rsidRPr="65B889F9" w:rsidR="00F15FD3">
        <w:rPr>
          <w:rFonts w:ascii="Times New Roman" w:hAnsi="Times New Roman" w:eastAsia="Times New Roman" w:cs="Times New Roman"/>
          <w:noProof w:val="0"/>
          <w:sz w:val="24"/>
          <w:szCs w:val="24"/>
          <w:lang w:val="en-US"/>
        </w:rPr>
        <w:t xml:space="preserve">Maderas del Pueblo Mexico to Liverpool, and organized meetings with local campaigns and grassroots groups Save </w:t>
      </w:r>
      <w:r w:rsidRPr="65B889F9" w:rsidR="00F15FD3">
        <w:rPr>
          <w:rFonts w:ascii="Times New Roman" w:hAnsi="Times New Roman" w:eastAsia="Times New Roman" w:cs="Times New Roman"/>
          <w:noProof w:val="0"/>
          <w:sz w:val="24"/>
          <w:szCs w:val="24"/>
          <w:lang w:val="en-US"/>
        </w:rPr>
        <w:t>Oglet</w:t>
      </w:r>
      <w:r w:rsidRPr="65B889F9" w:rsidR="00F15FD3">
        <w:rPr>
          <w:rFonts w:ascii="Times New Roman" w:hAnsi="Times New Roman" w:eastAsia="Times New Roman" w:cs="Times New Roman"/>
          <w:noProof w:val="0"/>
          <w:sz w:val="24"/>
          <w:szCs w:val="24"/>
          <w:lang w:val="en-US"/>
        </w:rPr>
        <w:t xml:space="preserve"> Shore, Save </w:t>
      </w:r>
      <w:r w:rsidRPr="65B889F9" w:rsidR="00F15FD3">
        <w:rPr>
          <w:rFonts w:ascii="Times New Roman" w:hAnsi="Times New Roman" w:eastAsia="Times New Roman" w:cs="Times New Roman"/>
          <w:noProof w:val="0"/>
          <w:sz w:val="24"/>
          <w:szCs w:val="24"/>
          <w:lang w:val="en-US"/>
        </w:rPr>
        <w:t>Rimrose</w:t>
      </w:r>
      <w:r w:rsidRPr="65B889F9" w:rsidR="00F15FD3">
        <w:rPr>
          <w:rFonts w:ascii="Times New Roman" w:hAnsi="Times New Roman" w:eastAsia="Times New Roman" w:cs="Times New Roman"/>
          <w:noProof w:val="0"/>
          <w:sz w:val="24"/>
          <w:szCs w:val="24"/>
          <w:lang w:val="en-US"/>
        </w:rPr>
        <w:t xml:space="preserve"> Valley, and Squash. </w:t>
      </w:r>
      <w:r w:rsidRPr="65B889F9" w:rsidR="00D26D3E">
        <w:rPr>
          <w:rFonts w:ascii="Times New Roman" w:hAnsi="Times New Roman" w:eastAsia="Times New Roman" w:cs="Times New Roman"/>
          <w:noProof w:val="0"/>
          <w:sz w:val="24"/>
          <w:szCs w:val="24"/>
          <w:lang w:val="en-US"/>
        </w:rPr>
        <w:t>Just pr</w:t>
      </w:r>
      <w:r w:rsidRPr="65B889F9" w:rsidR="00525326">
        <w:rPr>
          <w:rFonts w:ascii="Times New Roman" w:hAnsi="Times New Roman" w:eastAsia="Times New Roman" w:cs="Times New Roman"/>
          <w:noProof w:val="0"/>
          <w:sz w:val="24"/>
          <w:szCs w:val="24"/>
          <w:lang w:val="en-US"/>
        </w:rPr>
        <w:t>ior</w:t>
      </w:r>
      <w:r w:rsidRPr="65B889F9" w:rsidR="00D26D3E">
        <w:rPr>
          <w:rFonts w:ascii="Times New Roman" w:hAnsi="Times New Roman" w:eastAsia="Times New Roman" w:cs="Times New Roman"/>
          <w:noProof w:val="0"/>
          <w:sz w:val="24"/>
          <w:szCs w:val="24"/>
          <w:lang w:val="en-US"/>
        </w:rPr>
        <w:t xml:space="preserve">, Greg had published his collection </w:t>
      </w:r>
      <w:r w:rsidRPr="65B889F9" w:rsidR="00D26D3E">
        <w:rPr>
          <w:rFonts w:ascii="Times New Roman" w:hAnsi="Times New Roman" w:eastAsia="Times New Roman" w:cs="Times New Roman"/>
          <w:i w:val="1"/>
          <w:iCs w:val="1"/>
          <w:noProof w:val="0"/>
          <w:sz w:val="24"/>
          <w:szCs w:val="24"/>
          <w:lang w:val="en-US"/>
        </w:rPr>
        <w:t>Oglet</w:t>
      </w:r>
      <w:r w:rsidRPr="65B889F9" w:rsidR="00525326">
        <w:rPr>
          <w:rFonts w:ascii="Times New Roman" w:hAnsi="Times New Roman" w:eastAsia="Times New Roman" w:cs="Times New Roman"/>
          <w:noProof w:val="0"/>
          <w:sz w:val="24"/>
          <w:szCs w:val="24"/>
          <w:lang w:val="en-US"/>
        </w:rPr>
        <w:t>, which poeticizes the social and natural worlds that are meant to be disappeared under the plans of Liverpool city council</w:t>
      </w:r>
      <w:r w:rsidRPr="65B889F9" w:rsidR="009D2FA8">
        <w:rPr>
          <w:rFonts w:ascii="Times New Roman" w:hAnsi="Times New Roman" w:eastAsia="Times New Roman" w:cs="Times New Roman"/>
          <w:noProof w:val="0"/>
          <w:sz w:val="24"/>
          <w:szCs w:val="24"/>
          <w:lang w:val="en-US"/>
        </w:rPr>
        <w:t xml:space="preserve">, and denouncing the mentality that drives the destructive implementation of </w:t>
      </w:r>
      <w:r w:rsidRPr="65B889F9" w:rsidR="00AD29AE">
        <w:rPr>
          <w:rFonts w:ascii="Times New Roman" w:hAnsi="Times New Roman" w:eastAsia="Times New Roman" w:cs="Times New Roman"/>
          <w:noProof w:val="0"/>
          <w:sz w:val="24"/>
          <w:szCs w:val="24"/>
          <w:lang w:val="en-US"/>
        </w:rPr>
        <w:t xml:space="preserve">those </w:t>
      </w:r>
      <w:r w:rsidRPr="65B889F9" w:rsidR="009D2FA8">
        <w:rPr>
          <w:rFonts w:ascii="Times New Roman" w:hAnsi="Times New Roman" w:eastAsia="Times New Roman" w:cs="Times New Roman"/>
          <w:noProof w:val="0"/>
          <w:sz w:val="24"/>
          <w:szCs w:val="24"/>
          <w:lang w:val="en-US"/>
        </w:rPr>
        <w:t xml:space="preserve">infrastructural imaginaries </w:t>
      </w:r>
      <w:r w:rsidRPr="65B889F9" w:rsidR="00AD29AE">
        <w:rPr>
          <w:rFonts w:ascii="Times New Roman" w:hAnsi="Times New Roman" w:eastAsia="Times New Roman" w:cs="Times New Roman"/>
          <w:noProof w:val="0"/>
          <w:sz w:val="24"/>
          <w:szCs w:val="24"/>
          <w:lang w:val="en-US"/>
        </w:rPr>
        <w:t xml:space="preserve">are implemented for </w:t>
      </w:r>
      <w:r w:rsidRPr="65B889F9" w:rsidR="009D2FA8">
        <w:rPr>
          <w:rFonts w:ascii="Times New Roman" w:hAnsi="Times New Roman" w:eastAsia="Times New Roman" w:cs="Times New Roman"/>
          <w:noProof w:val="0"/>
          <w:sz w:val="24"/>
          <w:szCs w:val="24"/>
          <w:lang w:val="en-US"/>
        </w:rPr>
        <w:t>the profit of companies</w:t>
      </w:r>
      <w:r w:rsidRPr="65B889F9" w:rsidR="00AD29AE">
        <w:rPr>
          <w:rFonts w:ascii="Times New Roman" w:hAnsi="Times New Roman" w:eastAsia="Times New Roman" w:cs="Times New Roman"/>
          <w:noProof w:val="0"/>
          <w:sz w:val="24"/>
          <w:szCs w:val="24"/>
          <w:lang w:val="en-US"/>
        </w:rPr>
        <w:t xml:space="preserve"> and the vanity of managers</w:t>
      </w:r>
      <w:r w:rsidRPr="65B889F9" w:rsidR="009D2FA8">
        <w:rPr>
          <w:rFonts w:ascii="Times New Roman" w:hAnsi="Times New Roman" w:eastAsia="Times New Roman" w:cs="Times New Roman"/>
          <w:noProof w:val="0"/>
          <w:sz w:val="24"/>
          <w:szCs w:val="24"/>
          <w:lang w:val="en-US"/>
        </w:rPr>
        <w:t>, as distinct to th</w:t>
      </w:r>
      <w:r w:rsidRPr="65B889F9" w:rsidR="00AD29AE">
        <w:rPr>
          <w:rFonts w:ascii="Times New Roman" w:hAnsi="Times New Roman" w:eastAsia="Times New Roman" w:cs="Times New Roman"/>
          <w:noProof w:val="0"/>
          <w:sz w:val="24"/>
          <w:szCs w:val="24"/>
          <w:lang w:val="en-US"/>
        </w:rPr>
        <w:t xml:space="preserve">ose infrastructures that </w:t>
      </w:r>
      <w:r w:rsidRPr="65B889F9" w:rsidR="00F41BAE">
        <w:rPr>
          <w:rFonts w:ascii="Times New Roman" w:hAnsi="Times New Roman" w:eastAsia="Times New Roman" w:cs="Times New Roman"/>
          <w:noProof w:val="0"/>
          <w:sz w:val="24"/>
          <w:szCs w:val="24"/>
          <w:lang w:val="en-US"/>
        </w:rPr>
        <w:t>have at heart the</w:t>
      </w:r>
      <w:r w:rsidRPr="65B889F9" w:rsidR="009D2FA8">
        <w:rPr>
          <w:rFonts w:ascii="Times New Roman" w:hAnsi="Times New Roman" w:eastAsia="Times New Roman" w:cs="Times New Roman"/>
          <w:noProof w:val="0"/>
          <w:sz w:val="24"/>
          <w:szCs w:val="24"/>
          <w:lang w:val="en-US"/>
        </w:rPr>
        <w:t xml:space="preserve"> improvement of the lives of </w:t>
      </w:r>
      <w:r w:rsidRPr="65B889F9" w:rsidR="00F41BAE">
        <w:rPr>
          <w:rFonts w:ascii="Times New Roman" w:hAnsi="Times New Roman" w:eastAsia="Times New Roman" w:cs="Times New Roman"/>
          <w:noProof w:val="0"/>
          <w:sz w:val="24"/>
          <w:szCs w:val="24"/>
          <w:lang w:val="en-US"/>
        </w:rPr>
        <w:t xml:space="preserve">local and global </w:t>
      </w:r>
      <w:r w:rsidRPr="65B889F9" w:rsidR="009D2FA8">
        <w:rPr>
          <w:rFonts w:ascii="Times New Roman" w:hAnsi="Times New Roman" w:eastAsia="Times New Roman" w:cs="Times New Roman"/>
          <w:noProof w:val="0"/>
          <w:sz w:val="24"/>
          <w:szCs w:val="24"/>
          <w:lang w:val="en-US"/>
        </w:rPr>
        <w:t>population</w:t>
      </w:r>
      <w:r w:rsidRPr="65B889F9" w:rsidR="00F41BAE">
        <w:rPr>
          <w:rFonts w:ascii="Times New Roman" w:hAnsi="Times New Roman" w:eastAsia="Times New Roman" w:cs="Times New Roman"/>
          <w:noProof w:val="0"/>
          <w:sz w:val="24"/>
          <w:szCs w:val="24"/>
          <w:lang w:val="en-US"/>
        </w:rPr>
        <w:t xml:space="preserve">s. </w:t>
      </w:r>
      <w:r w:rsidRPr="65B889F9" w:rsidR="00F15FD3">
        <w:rPr>
          <w:rFonts w:ascii="Times New Roman" w:hAnsi="Times New Roman" w:eastAsia="Times New Roman" w:cs="Times New Roman"/>
          <w:noProof w:val="0"/>
          <w:sz w:val="24"/>
          <w:szCs w:val="24"/>
          <w:lang w:val="en-US"/>
        </w:rPr>
        <w:t>These</w:t>
      </w:r>
      <w:r w:rsidRPr="65B889F9" w:rsidR="00F15FD3">
        <w:rPr>
          <w:rFonts w:ascii="Times New Roman" w:hAnsi="Times New Roman" w:eastAsia="Times New Roman" w:cs="Times New Roman"/>
          <w:noProof w:val="0"/>
          <w:sz w:val="24"/>
          <w:szCs w:val="24"/>
          <w:lang w:val="en-US"/>
        </w:rPr>
        <w:t xml:space="preserve"> conversations, and the publication of </w:t>
      </w:r>
      <w:r w:rsidRPr="65B889F9" w:rsidR="6E7C8C65">
        <w:rPr>
          <w:rFonts w:ascii="Times New Roman" w:hAnsi="Times New Roman" w:eastAsia="Times New Roman" w:cs="Times New Roman"/>
          <w:noProof w:val="0"/>
          <w:sz w:val="24"/>
          <w:szCs w:val="24"/>
          <w:lang w:val="en-US"/>
        </w:rPr>
        <w:t>Greg’s</w:t>
      </w:r>
      <w:r w:rsidRPr="65B889F9" w:rsidR="00F15FD3">
        <w:rPr>
          <w:rFonts w:ascii="Times New Roman" w:hAnsi="Times New Roman" w:eastAsia="Times New Roman" w:cs="Times New Roman"/>
          <w:noProof w:val="0"/>
          <w:sz w:val="24"/>
          <w:szCs w:val="24"/>
          <w:lang w:val="en-US"/>
        </w:rPr>
        <w:t xml:space="preserve"> collection </w:t>
      </w:r>
      <w:r w:rsidRPr="65B889F9" w:rsidR="00F15FD3">
        <w:rPr>
          <w:rFonts w:ascii="Times New Roman" w:hAnsi="Times New Roman" w:eastAsia="Times New Roman" w:cs="Times New Roman"/>
          <w:i w:val="1"/>
          <w:iCs w:val="1"/>
          <w:noProof w:val="0"/>
          <w:sz w:val="24"/>
          <w:szCs w:val="24"/>
          <w:lang w:val="en-US"/>
        </w:rPr>
        <w:t>Oglet</w:t>
      </w:r>
      <w:r w:rsidRPr="65B889F9" w:rsidR="00F15FD3">
        <w:rPr>
          <w:rFonts w:ascii="Times New Roman" w:hAnsi="Times New Roman" w:eastAsia="Times New Roman" w:cs="Times New Roman"/>
          <w:noProof w:val="0"/>
          <w:sz w:val="24"/>
          <w:szCs w:val="24"/>
          <w:lang w:val="en-US"/>
        </w:rPr>
        <w:t>, emphasized that especially in port cities, the joyful and nurturing interplay between the human and the more-than-human</w:t>
      </w:r>
      <w:r w:rsidRPr="65B889F9" w:rsidR="006946CE">
        <w:rPr>
          <w:rFonts w:ascii="Times New Roman" w:hAnsi="Times New Roman" w:eastAsia="Times New Roman" w:cs="Times New Roman"/>
          <w:noProof w:val="0"/>
          <w:sz w:val="24"/>
          <w:szCs w:val="24"/>
          <w:lang w:val="en-US"/>
        </w:rPr>
        <w:t>, and the wellbeing of all forms of organic and spiritual life,</w:t>
      </w:r>
      <w:r w:rsidRPr="65B889F9" w:rsidR="00F15FD3">
        <w:rPr>
          <w:rFonts w:ascii="Times New Roman" w:hAnsi="Times New Roman" w:eastAsia="Times New Roman" w:cs="Times New Roman"/>
          <w:noProof w:val="0"/>
          <w:sz w:val="24"/>
          <w:szCs w:val="24"/>
          <w:lang w:val="en-US"/>
        </w:rPr>
        <w:t xml:space="preserve"> is under </w:t>
      </w:r>
      <w:r w:rsidRPr="65B889F9" w:rsidR="00B66F2A">
        <w:rPr>
          <w:rFonts w:ascii="Times New Roman" w:hAnsi="Times New Roman" w:eastAsia="Times New Roman" w:cs="Times New Roman"/>
          <w:noProof w:val="0"/>
          <w:sz w:val="24"/>
          <w:szCs w:val="24"/>
          <w:lang w:val="en-US"/>
        </w:rPr>
        <w:t xml:space="preserve">acute </w:t>
      </w:r>
      <w:r w:rsidRPr="65B889F9" w:rsidR="00F15FD3">
        <w:rPr>
          <w:rFonts w:ascii="Times New Roman" w:hAnsi="Times New Roman" w:eastAsia="Times New Roman" w:cs="Times New Roman"/>
          <w:noProof w:val="0"/>
          <w:sz w:val="24"/>
          <w:szCs w:val="24"/>
          <w:lang w:val="en-US"/>
        </w:rPr>
        <w:t>threat from managerially constructed infrastructure space.</w:t>
      </w:r>
      <w:r w:rsidRPr="65B889F9" w:rsidR="006946CE">
        <w:rPr>
          <w:rFonts w:ascii="Times New Roman" w:hAnsi="Times New Roman" w:eastAsia="Times New Roman" w:cs="Times New Roman"/>
          <w:noProof w:val="0"/>
          <w:sz w:val="24"/>
          <w:szCs w:val="24"/>
          <w:lang w:val="en-US"/>
        </w:rPr>
        <w:t xml:space="preserve"> </w:t>
      </w:r>
      <w:r w:rsidRPr="65B889F9" w:rsidR="0FAB869F">
        <w:rPr>
          <w:rFonts w:ascii="Times New Roman" w:hAnsi="Times New Roman" w:eastAsia="Times New Roman" w:cs="Times New Roman"/>
          <w:noProof w:val="0"/>
          <w:sz w:val="24"/>
          <w:szCs w:val="24"/>
          <w:lang w:val="en-US"/>
        </w:rPr>
        <w:t>T</w:t>
      </w:r>
      <w:r w:rsidRPr="65B889F9" w:rsidR="00321B3A">
        <w:rPr>
          <w:rFonts w:ascii="Times New Roman" w:hAnsi="Times New Roman" w:eastAsia="Times New Roman" w:cs="Times New Roman"/>
          <w:noProof w:val="0"/>
          <w:sz w:val="24"/>
          <w:szCs w:val="24"/>
          <w:lang w:val="en-US"/>
        </w:rPr>
        <w:t xml:space="preserve">he </w:t>
      </w:r>
      <w:r w:rsidRPr="65B889F9" w:rsidR="00844822">
        <w:rPr>
          <w:rFonts w:ascii="Times New Roman" w:hAnsi="Times New Roman" w:eastAsia="Times New Roman" w:cs="Times New Roman"/>
          <w:noProof w:val="0"/>
          <w:sz w:val="24"/>
          <w:szCs w:val="24"/>
          <w:lang w:val="en-US"/>
        </w:rPr>
        <w:t xml:space="preserve">collective nature of the </w:t>
      </w:r>
      <w:r w:rsidRPr="65B889F9" w:rsidR="00321B3A">
        <w:rPr>
          <w:rFonts w:ascii="Times New Roman" w:hAnsi="Times New Roman" w:eastAsia="Times New Roman" w:cs="Times New Roman"/>
          <w:noProof w:val="0"/>
          <w:sz w:val="24"/>
          <w:szCs w:val="24"/>
          <w:lang w:val="en-US"/>
        </w:rPr>
        <w:t>resistance to th</w:t>
      </w:r>
      <w:r w:rsidRPr="65B889F9" w:rsidR="002E3307">
        <w:rPr>
          <w:rFonts w:ascii="Times New Roman" w:hAnsi="Times New Roman" w:eastAsia="Times New Roman" w:cs="Times New Roman"/>
          <w:noProof w:val="0"/>
          <w:sz w:val="24"/>
          <w:szCs w:val="24"/>
          <w:lang w:val="en-US"/>
        </w:rPr>
        <w:t>e managerial</w:t>
      </w:r>
      <w:r w:rsidRPr="65B889F9" w:rsidR="00321B3A">
        <w:rPr>
          <w:rFonts w:ascii="Times New Roman" w:hAnsi="Times New Roman" w:eastAsia="Times New Roman" w:cs="Times New Roman"/>
          <w:noProof w:val="0"/>
          <w:sz w:val="24"/>
          <w:szCs w:val="24"/>
          <w:lang w:val="en-US"/>
        </w:rPr>
        <w:t xml:space="preserve"> mentality and to the concrete projects in which it expresses </w:t>
      </w:r>
      <w:r w:rsidRPr="65B889F9" w:rsidR="009C2E08">
        <w:rPr>
          <w:rFonts w:ascii="Times New Roman" w:hAnsi="Times New Roman" w:eastAsia="Times New Roman" w:cs="Times New Roman"/>
          <w:noProof w:val="0"/>
          <w:sz w:val="24"/>
          <w:szCs w:val="24"/>
          <w:lang w:val="en-US"/>
        </w:rPr>
        <w:t xml:space="preserve">itself, draws on ethical principles that are broadly shared by those who have </w:t>
      </w:r>
      <w:r w:rsidRPr="65B889F9" w:rsidR="005222CF">
        <w:rPr>
          <w:rFonts w:ascii="Times New Roman" w:hAnsi="Times New Roman" w:eastAsia="Times New Roman" w:cs="Times New Roman"/>
          <w:noProof w:val="0"/>
          <w:sz w:val="24"/>
          <w:szCs w:val="24"/>
          <w:lang w:val="en-US"/>
        </w:rPr>
        <w:t xml:space="preserve">the disposition to engage in the </w:t>
      </w:r>
      <w:r w:rsidRPr="65B889F9" w:rsidR="61B6EB6A">
        <w:rPr>
          <w:rFonts w:ascii="Times New Roman" w:hAnsi="Times New Roman" w:eastAsia="Times New Roman" w:cs="Times New Roman"/>
          <w:noProof w:val="0"/>
          <w:sz w:val="24"/>
          <w:szCs w:val="24"/>
          <w:lang w:val="en-US"/>
        </w:rPr>
        <w:t>labor</w:t>
      </w:r>
      <w:r w:rsidRPr="65B889F9" w:rsidR="005222CF">
        <w:rPr>
          <w:rFonts w:ascii="Times New Roman" w:hAnsi="Times New Roman" w:eastAsia="Times New Roman" w:cs="Times New Roman"/>
          <w:noProof w:val="0"/>
          <w:sz w:val="24"/>
          <w:szCs w:val="24"/>
          <w:lang w:val="en-US"/>
        </w:rPr>
        <w:t xml:space="preserve"> of social and cultural reproduction that </w:t>
      </w:r>
      <w:r w:rsidRPr="65B889F9" w:rsidR="000C691A">
        <w:rPr>
          <w:rFonts w:ascii="Times New Roman" w:hAnsi="Times New Roman" w:eastAsia="Times New Roman" w:cs="Times New Roman"/>
          <w:noProof w:val="0"/>
          <w:sz w:val="24"/>
          <w:szCs w:val="24"/>
          <w:lang w:val="en-US"/>
        </w:rPr>
        <w:t xml:space="preserve">nurtures poetry events and poetry scenes. </w:t>
      </w:r>
      <w:r w:rsidRPr="65B889F9" w:rsidR="001C1057">
        <w:rPr>
          <w:rFonts w:ascii="Times New Roman" w:hAnsi="Times New Roman" w:eastAsia="Times New Roman" w:cs="Times New Roman"/>
          <w:noProof w:val="0"/>
          <w:sz w:val="24"/>
          <w:szCs w:val="24"/>
          <w:lang w:val="en-US"/>
        </w:rPr>
        <w:t>Paul Casey articulates these principles in the conversation-interview, when he</w:t>
      </w:r>
      <w:r w:rsidRPr="65B889F9" w:rsidR="3F069582">
        <w:rPr>
          <w:rFonts w:ascii="Times New Roman" w:hAnsi="Times New Roman" w:eastAsia="Times New Roman" w:cs="Times New Roman"/>
          <w:noProof w:val="0"/>
          <w:sz w:val="24"/>
          <w:szCs w:val="24"/>
          <w:lang w:val="en-US"/>
        </w:rPr>
        <w:t xml:space="preserve"> outlines how </w:t>
      </w:r>
      <w:r w:rsidRPr="65B889F9" w:rsidR="0D9B463B">
        <w:rPr>
          <w:rFonts w:ascii="Times New Roman" w:hAnsi="Times New Roman" w:eastAsia="Times New Roman" w:cs="Times New Roman"/>
          <w:noProof w:val="0"/>
          <w:sz w:val="24"/>
          <w:szCs w:val="24"/>
          <w:lang w:val="en-US"/>
        </w:rPr>
        <w:t xml:space="preserve">ó </w:t>
      </w:r>
      <w:r w:rsidRPr="65B889F9" w:rsidR="0D9B463B">
        <w:rPr>
          <w:rFonts w:ascii="Times New Roman" w:hAnsi="Times New Roman" w:eastAsia="Times New Roman" w:cs="Times New Roman"/>
          <w:noProof w:val="0"/>
          <w:sz w:val="24"/>
          <w:szCs w:val="24"/>
          <w:lang w:val="en-US"/>
        </w:rPr>
        <w:t>Bhéal</w:t>
      </w:r>
      <w:r w:rsidRPr="65B889F9" w:rsidR="00A216EF">
        <w:rPr>
          <w:rFonts w:ascii="Times New Roman" w:hAnsi="Times New Roman" w:eastAsia="Times New Roman" w:cs="Times New Roman"/>
          <w:noProof w:val="0"/>
          <w:sz w:val="24"/>
          <w:szCs w:val="24"/>
          <w:lang w:val="en-US"/>
        </w:rPr>
        <w:t xml:space="preserve"> exercises the </w:t>
      </w:r>
      <w:r w:rsidRPr="65B889F9" w:rsidR="008C092D">
        <w:rPr>
          <w:rFonts w:ascii="Times New Roman" w:hAnsi="Times New Roman" w:eastAsia="Times New Roman" w:cs="Times New Roman"/>
          <w:noProof w:val="0"/>
          <w:sz w:val="24"/>
          <w:szCs w:val="24"/>
          <w:lang w:val="en-US"/>
        </w:rPr>
        <w:t xml:space="preserve">commitment to cultural democracy, by including the experiences and viewpoints of diverse groups, by creating what he calls an </w:t>
      </w:r>
      <w:r w:rsidRPr="65B889F9" w:rsidR="004607C0">
        <w:rPr>
          <w:rFonts w:ascii="Times New Roman" w:hAnsi="Times New Roman" w:eastAsia="Times New Roman" w:cs="Times New Roman"/>
          <w:noProof w:val="0"/>
          <w:sz w:val="24"/>
          <w:szCs w:val="24"/>
          <w:lang w:val="en-US"/>
        </w:rPr>
        <w:t>“</w:t>
      </w:r>
      <w:r w:rsidRPr="65B889F9" w:rsidR="008C092D">
        <w:rPr>
          <w:rFonts w:ascii="Times New Roman" w:hAnsi="Times New Roman" w:eastAsia="Times New Roman" w:cs="Times New Roman"/>
          <w:noProof w:val="0"/>
          <w:sz w:val="24"/>
          <w:szCs w:val="24"/>
          <w:lang w:val="en-US"/>
        </w:rPr>
        <w:t>ego-resistant platform</w:t>
      </w:r>
      <w:r w:rsidRPr="65B889F9" w:rsidR="1BE3892A">
        <w:rPr>
          <w:rFonts w:ascii="Times New Roman" w:hAnsi="Times New Roman" w:eastAsia="Times New Roman" w:cs="Times New Roman"/>
          <w:noProof w:val="0"/>
          <w:sz w:val="24"/>
          <w:szCs w:val="24"/>
          <w:lang w:val="en-US"/>
        </w:rPr>
        <w:t>,</w:t>
      </w:r>
      <w:r w:rsidRPr="65B889F9" w:rsidR="004607C0">
        <w:rPr>
          <w:rFonts w:ascii="Times New Roman" w:hAnsi="Times New Roman" w:eastAsia="Times New Roman" w:cs="Times New Roman"/>
          <w:noProof w:val="0"/>
          <w:sz w:val="24"/>
          <w:szCs w:val="24"/>
          <w:lang w:val="en-US"/>
        </w:rPr>
        <w:t>”</w:t>
      </w:r>
      <w:r w:rsidRPr="65B889F9" w:rsidR="00A216EF">
        <w:rPr>
          <w:rFonts w:ascii="Times New Roman" w:hAnsi="Times New Roman" w:eastAsia="Times New Roman" w:cs="Times New Roman"/>
          <w:noProof w:val="0"/>
          <w:sz w:val="24"/>
          <w:szCs w:val="24"/>
          <w:lang w:val="en-US"/>
        </w:rPr>
        <w:t xml:space="preserve"> </w:t>
      </w:r>
      <w:r w:rsidRPr="65B889F9" w:rsidR="00F04E06">
        <w:rPr>
          <w:rFonts w:ascii="Times New Roman" w:hAnsi="Times New Roman" w:eastAsia="Times New Roman" w:cs="Times New Roman"/>
          <w:noProof w:val="0"/>
          <w:sz w:val="24"/>
          <w:szCs w:val="24"/>
          <w:lang w:val="en-US"/>
        </w:rPr>
        <w:t>by fostering a culture of listening as well as speech, and by bringing together collectives of people who share a set of principles.</w:t>
      </w:r>
    </w:p>
    <w:p w:rsidR="00AD7377" w:rsidP="65B889F9" w:rsidRDefault="009F3791" w14:paraId="2979FC89" w14:textId="29BC95DC">
      <w:pPr>
        <w:widowControl w:val="0"/>
        <w:spacing w:line="480" w:lineRule="auto"/>
        <w:ind w:firstLine="720"/>
        <w:rPr>
          <w:rFonts w:ascii="Times New Roman" w:hAnsi="Times New Roman" w:eastAsia="Times New Roman" w:cs="Times New Roman"/>
          <w:noProof w:val="0"/>
          <w:sz w:val="24"/>
          <w:szCs w:val="24"/>
          <w:lang w:val="en-US"/>
        </w:rPr>
      </w:pPr>
      <w:r w:rsidRPr="65B889F9" w:rsidR="009F3791">
        <w:rPr>
          <w:rFonts w:ascii="Times New Roman" w:hAnsi="Times New Roman" w:eastAsia="Times New Roman" w:cs="Times New Roman"/>
          <w:noProof w:val="0"/>
          <w:sz w:val="24"/>
          <w:szCs w:val="24"/>
          <w:lang w:val="en-US"/>
        </w:rPr>
        <w:t xml:space="preserve">This </w:t>
      </w:r>
      <w:r w:rsidRPr="65B889F9" w:rsidR="007963BD">
        <w:rPr>
          <w:rFonts w:ascii="Times New Roman" w:hAnsi="Times New Roman" w:eastAsia="Times New Roman" w:cs="Times New Roman"/>
          <w:noProof w:val="0"/>
          <w:sz w:val="24"/>
          <w:szCs w:val="24"/>
          <w:lang w:val="en-US"/>
        </w:rPr>
        <w:t xml:space="preserve">approach of activating poetry </w:t>
      </w:r>
      <w:r w:rsidRPr="65B889F9" w:rsidR="005B4298">
        <w:rPr>
          <w:rFonts w:ascii="Times New Roman" w:hAnsi="Times New Roman" w:eastAsia="Times New Roman" w:cs="Times New Roman"/>
          <w:noProof w:val="0"/>
          <w:sz w:val="24"/>
          <w:szCs w:val="24"/>
          <w:lang w:val="en-US"/>
        </w:rPr>
        <w:t xml:space="preserve">within a field of social </w:t>
      </w:r>
      <w:r w:rsidRPr="65B889F9" w:rsidR="5482A78F">
        <w:rPr>
          <w:rFonts w:ascii="Times New Roman" w:hAnsi="Times New Roman" w:eastAsia="Times New Roman" w:cs="Times New Roman"/>
          <w:noProof w:val="0"/>
          <w:sz w:val="24"/>
          <w:szCs w:val="24"/>
          <w:lang w:val="en-US"/>
        </w:rPr>
        <w:t>forces</w:t>
      </w:r>
      <w:r w:rsidRPr="65B889F9" w:rsidR="005B4298">
        <w:rPr>
          <w:rFonts w:ascii="Times New Roman" w:hAnsi="Times New Roman" w:eastAsia="Times New Roman" w:cs="Times New Roman"/>
          <w:noProof w:val="0"/>
          <w:sz w:val="24"/>
          <w:szCs w:val="24"/>
          <w:lang w:val="en-US"/>
        </w:rPr>
        <w:t xml:space="preserve"> also informed the actual preparation for the Cork event. </w:t>
      </w:r>
      <w:r w:rsidRPr="65B889F9" w:rsidR="003B023D">
        <w:rPr>
          <w:rFonts w:ascii="Times New Roman" w:hAnsi="Times New Roman" w:eastAsia="Times New Roman" w:cs="Times New Roman"/>
          <w:noProof w:val="0"/>
          <w:sz w:val="24"/>
          <w:szCs w:val="24"/>
          <w:lang w:val="en-US"/>
        </w:rPr>
        <w:t>Before it, poets were</w:t>
      </w:r>
      <w:r w:rsidRPr="65B889F9" w:rsidR="00AD7377">
        <w:rPr>
          <w:rFonts w:ascii="Times New Roman" w:hAnsi="Times New Roman" w:eastAsia="Times New Roman" w:cs="Times New Roman"/>
          <w:noProof w:val="0"/>
          <w:sz w:val="24"/>
          <w:szCs w:val="24"/>
          <w:lang w:val="en-US"/>
        </w:rPr>
        <w:t xml:space="preserve"> invited to send a list of poems </w:t>
      </w:r>
      <w:r w:rsidRPr="65B889F9" w:rsidR="003B023D">
        <w:rPr>
          <w:rFonts w:ascii="Times New Roman" w:hAnsi="Times New Roman" w:eastAsia="Times New Roman" w:cs="Times New Roman"/>
          <w:noProof w:val="0"/>
          <w:sz w:val="24"/>
          <w:szCs w:val="24"/>
          <w:lang w:val="en-US"/>
        </w:rPr>
        <w:t>with a thought</w:t>
      </w:r>
      <w:r w:rsidRPr="65B889F9" w:rsidR="00AD7377">
        <w:rPr>
          <w:rFonts w:ascii="Times New Roman" w:hAnsi="Times New Roman" w:eastAsia="Times New Roman" w:cs="Times New Roman"/>
          <w:noProof w:val="0"/>
          <w:sz w:val="24"/>
          <w:szCs w:val="24"/>
          <w:lang w:val="en-US"/>
        </w:rPr>
        <w:t xml:space="preserve"> prompt</w:t>
      </w:r>
      <w:r w:rsidRPr="65B889F9" w:rsidR="003B023D">
        <w:rPr>
          <w:rFonts w:ascii="Times New Roman" w:hAnsi="Times New Roman" w:eastAsia="Times New Roman" w:cs="Times New Roman"/>
          <w:noProof w:val="0"/>
          <w:sz w:val="24"/>
          <w:szCs w:val="24"/>
          <w:lang w:val="en-US"/>
        </w:rPr>
        <w:t xml:space="preserve"> that emphasized the collective nature of the encounter:</w:t>
      </w:r>
      <w:r w:rsidRPr="65B889F9" w:rsidR="00AD7377">
        <w:rPr>
          <w:rFonts w:ascii="Times New Roman" w:hAnsi="Times New Roman" w:eastAsia="Times New Roman" w:cs="Times New Roman"/>
          <w:noProof w:val="0"/>
          <w:sz w:val="24"/>
          <w:szCs w:val="24"/>
          <w:lang w:val="en-US"/>
        </w:rPr>
        <w:t xml:space="preserve"> </w:t>
      </w:r>
    </w:p>
    <w:p w:rsidR="000C691A" w:rsidP="65B889F9" w:rsidRDefault="000C691A" w14:paraId="23524872" w14:textId="77777777">
      <w:pPr>
        <w:widowControl w:val="0"/>
        <w:spacing w:line="480" w:lineRule="auto"/>
        <w:ind w:firstLine="567"/>
        <w:rPr>
          <w:rFonts w:ascii="Times New Roman" w:hAnsi="Times New Roman" w:eastAsia="Times New Roman" w:cs="Times New Roman"/>
          <w:noProof w:val="0"/>
          <w:sz w:val="24"/>
          <w:szCs w:val="24"/>
          <w:lang w:val="en-US"/>
        </w:rPr>
      </w:pPr>
    </w:p>
    <w:p w:rsidR="00AD7377" w:rsidP="65B889F9" w:rsidRDefault="00AD7377" w14:paraId="47D9CFF0" w14:textId="231C6EC2">
      <w:pPr>
        <w:pStyle w:val="xxmsonormal"/>
        <w:widowControl w:val="0"/>
        <w:spacing w:line="480" w:lineRule="auto"/>
        <w:ind w:left="567"/>
        <w:rPr>
          <w:rFonts w:ascii="Times New Roman" w:hAnsi="Times New Roman" w:eastAsia="Times New Roman" w:cs="Times New Roman"/>
          <w:noProof w:val="0"/>
          <w:sz w:val="24"/>
          <w:szCs w:val="24"/>
          <w:lang w:val="en-US"/>
        </w:rPr>
      </w:pPr>
      <w:r w:rsidRPr="65B889F9" w:rsidR="00AD7377">
        <w:rPr>
          <w:rFonts w:ascii="Times New Roman" w:hAnsi="Times New Roman" w:eastAsia="Times New Roman" w:cs="Times New Roman"/>
          <w:noProof w:val="0"/>
          <w:sz w:val="24"/>
          <w:szCs w:val="24"/>
          <w:lang w:val="en-US"/>
        </w:rPr>
        <w:t xml:space="preserve">The themes of the event revolve around the ways in which, in your poems, you explore the relationship between the human and the non-human, specifically in settings or inspired by port cities and the surrounding landscapes. This could be rivers, shorelines, marshland, to give just a few examples. The event is a collaborative event, so the poems of each of you will relate to some aspects of the overall themes more than to others. Not only does this not matter, </w:t>
      </w:r>
      <w:r w:rsidRPr="65B889F9" w:rsidR="00AD7377">
        <w:rPr>
          <w:rFonts w:ascii="Times New Roman" w:hAnsi="Times New Roman" w:eastAsia="Times New Roman" w:cs="Times New Roman"/>
          <w:noProof w:val="0"/>
          <w:sz w:val="24"/>
          <w:szCs w:val="24"/>
          <w:lang w:val="en-US"/>
        </w:rPr>
        <w:t xml:space="preserve">it </w:t>
      </w:r>
      <w:r w:rsidRPr="65B889F9" w:rsidR="00AD7377">
        <w:rPr>
          <w:rFonts w:ascii="Times New Roman" w:hAnsi="Times New Roman" w:eastAsia="Times New Roman" w:cs="Times New Roman"/>
          <w:noProof w:val="0"/>
          <w:sz w:val="24"/>
          <w:szCs w:val="24"/>
          <w:lang w:val="en-US"/>
        </w:rPr>
        <w:t>will</w:t>
      </w:r>
      <w:r w:rsidRPr="65B889F9" w:rsidR="00AD7377">
        <w:rPr>
          <w:rFonts w:ascii="Times New Roman" w:hAnsi="Times New Roman" w:eastAsia="Times New Roman" w:cs="Times New Roman"/>
          <w:noProof w:val="0"/>
          <w:sz w:val="24"/>
          <w:szCs w:val="24"/>
          <w:lang w:val="en-US"/>
        </w:rPr>
        <w:t xml:space="preserve"> moreover enrich the event as collaborative events are made by the resonance of the various collaborators with each other. (Email 2</w:t>
      </w:r>
      <w:r w:rsidRPr="65B889F9" w:rsidR="00AD7377">
        <w:rPr>
          <w:rFonts w:ascii="Times New Roman" w:hAnsi="Times New Roman" w:eastAsia="Times New Roman" w:cs="Times New Roman"/>
          <w:noProof w:val="0"/>
          <w:sz w:val="24"/>
          <w:szCs w:val="24"/>
          <w:vertAlign w:val="superscript"/>
          <w:lang w:val="en-US"/>
        </w:rPr>
        <w:t>nd</w:t>
      </w:r>
      <w:r w:rsidRPr="65B889F9" w:rsidR="00AD7377">
        <w:rPr>
          <w:rFonts w:ascii="Times New Roman" w:hAnsi="Times New Roman" w:eastAsia="Times New Roman" w:cs="Times New Roman"/>
          <w:noProof w:val="0"/>
          <w:sz w:val="24"/>
          <w:szCs w:val="24"/>
          <w:lang w:val="en-US"/>
        </w:rPr>
        <w:t xml:space="preserve"> November 2022)</w:t>
      </w:r>
    </w:p>
    <w:p w:rsidR="00AD7377" w:rsidP="65B889F9" w:rsidRDefault="00AD7377" w14:paraId="0A0AFE8F" w14:textId="77777777">
      <w:pPr>
        <w:widowControl w:val="0"/>
        <w:spacing w:line="480" w:lineRule="auto"/>
        <w:rPr>
          <w:rFonts w:ascii="Times New Roman" w:hAnsi="Times New Roman" w:eastAsia="Times New Roman" w:cs="Times New Roman"/>
          <w:noProof w:val="0"/>
          <w:sz w:val="24"/>
          <w:szCs w:val="24"/>
          <w:lang w:val="en-US"/>
        </w:rPr>
      </w:pPr>
    </w:p>
    <w:p w:rsidR="00AD7377" w:rsidP="65B889F9" w:rsidRDefault="00AD7377" w14:paraId="62D47BA7" w14:textId="77777777">
      <w:pPr>
        <w:widowControl w:val="0"/>
        <w:spacing w:line="480" w:lineRule="auto"/>
        <w:rPr>
          <w:rFonts w:ascii="Times New Roman" w:hAnsi="Times New Roman" w:eastAsia="Times New Roman" w:cs="Times New Roman"/>
          <w:noProof w:val="0"/>
          <w:sz w:val="24"/>
          <w:szCs w:val="24"/>
          <w:lang w:val="en-US"/>
        </w:rPr>
      </w:pPr>
      <w:r w:rsidRPr="65B889F9" w:rsidR="00AD7377">
        <w:rPr>
          <w:rFonts w:ascii="Times New Roman" w:hAnsi="Times New Roman" w:eastAsia="Times New Roman" w:cs="Times New Roman"/>
          <w:noProof w:val="0"/>
          <w:sz w:val="24"/>
          <w:szCs w:val="24"/>
          <w:lang w:val="en-US"/>
        </w:rPr>
        <w:t xml:space="preserve">After receiving the poems, Cornelia </w:t>
      </w:r>
      <w:r w:rsidRPr="65B889F9" w:rsidR="00AD7377">
        <w:rPr>
          <w:rFonts w:ascii="Times New Roman" w:hAnsi="Times New Roman" w:eastAsia="Times New Roman" w:cs="Times New Roman"/>
          <w:noProof w:val="0"/>
          <w:sz w:val="24"/>
          <w:szCs w:val="24"/>
          <w:lang w:val="en-US"/>
        </w:rPr>
        <w:t>identified</w:t>
      </w:r>
      <w:r w:rsidRPr="65B889F9" w:rsidR="00AD7377">
        <w:rPr>
          <w:rFonts w:ascii="Times New Roman" w:hAnsi="Times New Roman" w:eastAsia="Times New Roman" w:cs="Times New Roman"/>
          <w:noProof w:val="0"/>
          <w:sz w:val="24"/>
          <w:szCs w:val="24"/>
          <w:lang w:val="en-US"/>
        </w:rPr>
        <w:t xml:space="preserve"> a list of themes that ran through them and that poets were invited to think about for the conversation: </w:t>
      </w:r>
    </w:p>
    <w:p w:rsidR="003B023D" w:rsidP="65B889F9" w:rsidRDefault="003B023D" w14:paraId="791C3FAC" w14:textId="77777777">
      <w:pPr>
        <w:widowControl w:val="0"/>
        <w:spacing w:line="480" w:lineRule="auto"/>
        <w:rPr>
          <w:rFonts w:ascii="Times New Roman" w:hAnsi="Times New Roman" w:eastAsia="Times New Roman" w:cs="Times New Roman"/>
          <w:noProof w:val="0"/>
          <w:sz w:val="24"/>
          <w:szCs w:val="24"/>
          <w:lang w:val="en-US"/>
        </w:rPr>
      </w:pPr>
    </w:p>
    <w:p w:rsidRPr="007A6365" w:rsidR="00AD7377" w:rsidP="65B889F9" w:rsidRDefault="00AD7377" w14:paraId="0C98AF5B" w14:textId="77777777">
      <w:pPr>
        <w:pStyle w:val="ListParagraph"/>
        <w:widowControl w:val="0"/>
        <w:numPr>
          <w:ilvl w:val="0"/>
          <w:numId w:val="5"/>
        </w:numPr>
        <w:spacing w:line="480" w:lineRule="auto"/>
        <w:ind w:left="714" w:hanging="357"/>
        <w:rPr>
          <w:rFonts w:ascii="Times New Roman" w:hAnsi="Times New Roman" w:eastAsia="Times New Roman" w:cs="Times New Roman"/>
          <w:noProof w:val="0"/>
          <w:sz w:val="24"/>
          <w:szCs w:val="24"/>
          <w:lang w:val="en-US"/>
        </w:rPr>
      </w:pPr>
      <w:r w:rsidRPr="65B889F9" w:rsidR="00AD7377">
        <w:rPr>
          <w:rFonts w:ascii="Times New Roman" w:hAnsi="Times New Roman" w:eastAsia="Times New Roman" w:cs="Times New Roman"/>
          <w:noProof w:val="0"/>
          <w:sz w:val="24"/>
          <w:szCs w:val="24"/>
          <w:lang w:val="en-US"/>
        </w:rPr>
        <w:t>Ports and shorelines as portals / transitioning spaces. This can be transition between time periods (evoking people who have cohabited with that same seashore or sea at other times), the solid and the fluid (physically as in the transition between land and water, or metaphorically in terms of what can be comprehended, what is unknowable, what can be sensed), and human/animal (especially birds)/plants/geology/topography</w:t>
      </w:r>
    </w:p>
    <w:p w:rsidR="00AD7377" w:rsidP="65B889F9" w:rsidRDefault="00AD7377" w14:paraId="588BE8EF" w14:textId="3AC79F5B">
      <w:pPr>
        <w:widowControl w:val="0"/>
        <w:numPr>
          <w:ilvl w:val="0"/>
          <w:numId w:val="5"/>
        </w:numPr>
        <w:spacing w:before="100" w:beforeAutospacing="on" w:after="100" w:afterAutospacing="on" w:line="480" w:lineRule="auto"/>
        <w:rPr>
          <w:rFonts w:ascii="Times New Roman" w:hAnsi="Times New Roman" w:eastAsia="Times New Roman" w:cs="Times New Roman"/>
          <w:noProof w:val="0"/>
          <w:sz w:val="24"/>
          <w:szCs w:val="24"/>
          <w:lang w:val="en-US"/>
        </w:rPr>
      </w:pPr>
      <w:r w:rsidRPr="745201B6" w:rsidR="00AD7377">
        <w:rPr>
          <w:rFonts w:ascii="Times New Roman" w:hAnsi="Times New Roman" w:eastAsia="Times New Roman" w:cs="Times New Roman"/>
          <w:noProof w:val="0"/>
          <w:sz w:val="24"/>
          <w:szCs w:val="24"/>
          <w:lang w:val="en-US"/>
        </w:rPr>
        <w:t xml:space="preserve">Human activity in relation to the sea or rivers, especially buildings; mostly this is a gentle cohabitation or imbrication, </w:t>
      </w:r>
      <w:r w:rsidRPr="745201B6" w:rsidR="6C951712">
        <w:rPr>
          <w:rFonts w:ascii="Times New Roman" w:hAnsi="Times New Roman" w:eastAsia="Times New Roman" w:cs="Times New Roman"/>
          <w:noProof w:val="0"/>
          <w:sz w:val="24"/>
          <w:szCs w:val="24"/>
          <w:lang w:val="en-US"/>
        </w:rPr>
        <w:t>except for</w:t>
      </w:r>
      <w:r w:rsidRPr="745201B6" w:rsidR="00AD7377">
        <w:rPr>
          <w:rFonts w:ascii="Times New Roman" w:hAnsi="Times New Roman" w:eastAsia="Times New Roman" w:cs="Times New Roman"/>
          <w:noProof w:val="0"/>
          <w:sz w:val="24"/>
          <w:szCs w:val="24"/>
          <w:lang w:val="en-US"/>
        </w:rPr>
        <w:t xml:space="preserve"> the infrastructural impositions in Greg</w:t>
      </w:r>
      <w:r w:rsidRPr="745201B6" w:rsidR="44358C93">
        <w:rPr>
          <w:rFonts w:ascii="Times New Roman" w:hAnsi="Times New Roman" w:eastAsia="Times New Roman" w:cs="Times New Roman"/>
          <w:noProof w:val="0"/>
          <w:sz w:val="24"/>
          <w:szCs w:val="24"/>
          <w:lang w:val="en-US"/>
        </w:rPr>
        <w:t>’</w:t>
      </w:r>
      <w:r w:rsidRPr="745201B6" w:rsidR="00AD7377">
        <w:rPr>
          <w:rFonts w:ascii="Times New Roman" w:hAnsi="Times New Roman" w:eastAsia="Times New Roman" w:cs="Times New Roman"/>
          <w:noProof w:val="0"/>
          <w:sz w:val="24"/>
          <w:szCs w:val="24"/>
          <w:lang w:val="en-US"/>
        </w:rPr>
        <w:t xml:space="preserve">s poems; </w:t>
      </w:r>
    </w:p>
    <w:p w:rsidR="00AD7377" w:rsidP="65B889F9" w:rsidRDefault="00AD7377" w14:paraId="0A73FF7B" w14:textId="77777777">
      <w:pPr>
        <w:widowControl w:val="0"/>
        <w:numPr>
          <w:ilvl w:val="0"/>
          <w:numId w:val="5"/>
        </w:numPr>
        <w:spacing w:before="100" w:beforeAutospacing="on" w:after="100" w:afterAutospacing="on" w:line="480" w:lineRule="auto"/>
        <w:rPr>
          <w:rFonts w:ascii="Times New Roman" w:hAnsi="Times New Roman" w:eastAsia="Times New Roman" w:cs="Times New Roman"/>
          <w:noProof w:val="0"/>
          <w:sz w:val="24"/>
          <w:szCs w:val="24"/>
          <w:lang w:val="en-US"/>
        </w:rPr>
      </w:pPr>
      <w:r w:rsidRPr="65B889F9" w:rsidR="00AD7377">
        <w:rPr>
          <w:rFonts w:ascii="Times New Roman" w:hAnsi="Times New Roman" w:eastAsia="Times New Roman" w:cs="Times New Roman"/>
          <w:noProof w:val="0"/>
          <w:sz w:val="24"/>
          <w:szCs w:val="24"/>
          <w:lang w:val="en-US"/>
        </w:rPr>
        <w:t xml:space="preserve">Sensation and </w:t>
      </w:r>
      <w:r w:rsidRPr="65B889F9" w:rsidR="00AD7377">
        <w:rPr>
          <w:rFonts w:ascii="Times New Roman" w:hAnsi="Times New Roman" w:eastAsia="Times New Roman" w:cs="Times New Roman"/>
          <w:noProof w:val="0"/>
          <w:sz w:val="24"/>
          <w:szCs w:val="24"/>
          <w:lang w:val="en-US"/>
        </w:rPr>
        <w:t>perception</w:t>
      </w:r>
      <w:r w:rsidRPr="65B889F9" w:rsidR="00AD7377">
        <w:rPr>
          <w:rFonts w:ascii="Times New Roman" w:hAnsi="Times New Roman" w:eastAsia="Times New Roman" w:cs="Times New Roman"/>
          <w:noProof w:val="0"/>
          <w:sz w:val="24"/>
          <w:szCs w:val="24"/>
          <w:lang w:val="en-US"/>
        </w:rPr>
        <w:t>;</w:t>
      </w:r>
    </w:p>
    <w:p w:rsidR="00AD7377" w:rsidP="65B889F9" w:rsidRDefault="00AD7377" w14:paraId="1F1CBF51" w14:textId="77777777">
      <w:pPr>
        <w:widowControl w:val="0"/>
        <w:numPr>
          <w:ilvl w:val="0"/>
          <w:numId w:val="5"/>
        </w:numPr>
        <w:spacing w:before="100" w:beforeAutospacing="on" w:after="100" w:afterAutospacing="on" w:line="480" w:lineRule="auto"/>
        <w:rPr>
          <w:rFonts w:ascii="Times New Roman" w:hAnsi="Times New Roman" w:eastAsia="Times New Roman" w:cs="Times New Roman"/>
          <w:noProof w:val="0"/>
          <w:sz w:val="24"/>
          <w:szCs w:val="24"/>
          <w:lang w:val="en-US"/>
        </w:rPr>
      </w:pPr>
      <w:r w:rsidRPr="65B889F9" w:rsidR="00AD7377">
        <w:rPr>
          <w:rFonts w:ascii="Times New Roman" w:hAnsi="Times New Roman" w:eastAsia="Times New Roman" w:cs="Times New Roman"/>
          <w:noProof w:val="0"/>
          <w:sz w:val="24"/>
          <w:szCs w:val="24"/>
          <w:lang w:val="en-US"/>
        </w:rPr>
        <w:t>The non-human irresistible;</w:t>
      </w:r>
    </w:p>
    <w:p w:rsidR="00AD7377" w:rsidP="65B889F9" w:rsidRDefault="00AD7377" w14:paraId="2CE451A8" w14:textId="4C661D87">
      <w:pPr>
        <w:widowControl w:val="0"/>
        <w:numPr>
          <w:ilvl w:val="0"/>
          <w:numId w:val="5"/>
        </w:numPr>
        <w:spacing w:before="100" w:beforeAutospacing="on" w:after="100" w:afterAutospacing="on" w:line="480" w:lineRule="auto"/>
        <w:rPr>
          <w:rFonts w:ascii="Times New Roman" w:hAnsi="Times New Roman" w:eastAsia="Times New Roman" w:cs="Times New Roman"/>
          <w:noProof w:val="0"/>
          <w:sz w:val="24"/>
          <w:szCs w:val="24"/>
          <w:lang w:val="en-US"/>
        </w:rPr>
      </w:pPr>
      <w:r w:rsidRPr="65B889F9" w:rsidR="00AD7377">
        <w:rPr>
          <w:rFonts w:ascii="Times New Roman" w:hAnsi="Times New Roman" w:eastAsia="Times New Roman" w:cs="Times New Roman"/>
          <w:noProof w:val="0"/>
          <w:sz w:val="24"/>
          <w:szCs w:val="24"/>
          <w:lang w:val="en-US"/>
        </w:rPr>
        <w:t xml:space="preserve">A constant and multi-faceted – sometimes almost ethical -- reflection on how to </w:t>
      </w:r>
      <w:r w:rsidRPr="65B889F9" w:rsidR="00AD7377">
        <w:rPr>
          <w:rFonts w:ascii="Times New Roman" w:hAnsi="Times New Roman" w:eastAsia="Times New Roman" w:cs="Times New Roman"/>
          <w:i w:val="1"/>
          <w:iCs w:val="1"/>
          <w:noProof w:val="0"/>
          <w:sz w:val="24"/>
          <w:szCs w:val="24"/>
          <w:lang w:val="en-US"/>
        </w:rPr>
        <w:t>be</w:t>
      </w:r>
      <w:r w:rsidRPr="65B889F9" w:rsidR="00AD7377">
        <w:rPr>
          <w:rFonts w:ascii="Times New Roman" w:hAnsi="Times New Roman" w:eastAsia="Times New Roman" w:cs="Times New Roman"/>
          <w:noProof w:val="0"/>
          <w:sz w:val="24"/>
          <w:szCs w:val="24"/>
          <w:lang w:val="en-US"/>
        </w:rPr>
        <w:t>, how to conduct one</w:t>
      </w:r>
      <w:r w:rsidRPr="65B889F9" w:rsidR="6258B833">
        <w:rPr>
          <w:rFonts w:ascii="Times New Roman" w:hAnsi="Times New Roman" w:eastAsia="Times New Roman" w:cs="Times New Roman"/>
          <w:noProof w:val="0"/>
          <w:sz w:val="24"/>
          <w:szCs w:val="24"/>
          <w:lang w:val="en-US"/>
        </w:rPr>
        <w:t>’</w:t>
      </w:r>
      <w:r w:rsidRPr="65B889F9" w:rsidR="00AD7377">
        <w:rPr>
          <w:rFonts w:ascii="Times New Roman" w:hAnsi="Times New Roman" w:eastAsia="Times New Roman" w:cs="Times New Roman"/>
          <w:noProof w:val="0"/>
          <w:sz w:val="24"/>
          <w:szCs w:val="24"/>
          <w:lang w:val="en-US"/>
        </w:rPr>
        <w:t>s own existence in relation to the sea/river.</w:t>
      </w:r>
    </w:p>
    <w:p w:rsidR="6F4743BE" w:rsidP="65B889F9" w:rsidRDefault="6F4743BE" w14:paraId="63DC14AD" w14:textId="4382C313">
      <w:pPr>
        <w:widowControl w:val="0"/>
        <w:spacing w:beforeAutospacing="on" w:afterAutospacing="on" w:line="480" w:lineRule="auto"/>
        <w:rPr>
          <w:rFonts w:ascii="Times New Roman" w:hAnsi="Times New Roman" w:eastAsia="Times New Roman" w:cs="Times New Roman"/>
          <w:noProof w:val="0"/>
          <w:sz w:val="24"/>
          <w:szCs w:val="24"/>
          <w:lang w:val="en-US"/>
        </w:rPr>
      </w:pPr>
    </w:p>
    <w:p w:rsidR="00E22C29" w:rsidP="65B889F9" w:rsidRDefault="00E22C29" w14:paraId="04243CCF" w14:textId="72E12101">
      <w:pPr>
        <w:widowControl w:val="0"/>
        <w:spacing w:beforeAutospacing="on" w:afterAutospacing="on" w:line="480" w:lineRule="auto"/>
        <w:rPr>
          <w:rFonts w:ascii="Times New Roman" w:hAnsi="Times New Roman" w:eastAsia="Times New Roman" w:cs="Times New Roman"/>
          <w:i w:val="0"/>
          <w:iCs w:val="0"/>
          <w:noProof w:val="0"/>
          <w:sz w:val="24"/>
          <w:szCs w:val="24"/>
          <w:lang w:val="en-US"/>
        </w:rPr>
      </w:pPr>
      <w:r w:rsidRPr="65B889F9" w:rsidR="63207220">
        <w:rPr>
          <w:rFonts w:ascii="Times New Roman" w:hAnsi="Times New Roman" w:eastAsia="Times New Roman" w:cs="Times New Roman"/>
          <w:noProof w:val="0"/>
          <w:sz w:val="24"/>
          <w:szCs w:val="24"/>
          <w:lang w:val="en-US"/>
        </w:rPr>
        <w:t>These preparatory prompts, in conjunction with the live ones offered as part of the moderation during the event, informed the conversation t</w:t>
      </w:r>
      <w:r w:rsidRPr="65B889F9" w:rsidR="77FDBE1A">
        <w:rPr>
          <w:rFonts w:ascii="Times New Roman" w:hAnsi="Times New Roman" w:eastAsia="Times New Roman" w:cs="Times New Roman"/>
          <w:noProof w:val="0"/>
          <w:sz w:val="24"/>
          <w:szCs w:val="24"/>
          <w:lang w:val="en-US"/>
        </w:rPr>
        <w:t>hat followed the poetry reading.</w:t>
      </w:r>
      <w:r w:rsidRPr="65B889F9" w:rsidR="77FDBE1A">
        <w:rPr>
          <w:rFonts w:ascii="Times New Roman" w:hAnsi="Times New Roman" w:eastAsia="Times New Roman" w:cs="Times New Roman"/>
          <w:noProof w:val="0"/>
          <w:sz w:val="24"/>
          <w:szCs w:val="24"/>
          <w:lang w:val="en-US"/>
        </w:rPr>
        <w:t xml:space="preserve"> In her article "Knowing Poetically," Cornelia Gräbner</w:t>
      </w:r>
      <w:r w:rsidRPr="65B889F9" w:rsidR="7D8BD280">
        <w:rPr>
          <w:rFonts w:ascii="Times New Roman" w:hAnsi="Times New Roman" w:eastAsia="Times New Roman" w:cs="Times New Roman"/>
          <w:noProof w:val="0"/>
          <w:sz w:val="24"/>
          <w:szCs w:val="24"/>
          <w:lang w:val="en-US"/>
        </w:rPr>
        <w:t xml:space="preserve"> develops an analytical response to </w:t>
      </w:r>
      <w:r w:rsidRPr="65B889F9" w:rsidR="7D8BD280">
        <w:rPr>
          <w:rFonts w:ascii="Times New Roman" w:hAnsi="Times New Roman" w:eastAsia="Times New Roman" w:cs="Times New Roman"/>
          <w:i w:val="1"/>
          <w:iCs w:val="1"/>
          <w:noProof w:val="0"/>
          <w:sz w:val="24"/>
          <w:szCs w:val="24"/>
          <w:lang w:val="en-US"/>
        </w:rPr>
        <w:t xml:space="preserve">Poems in Port Cities </w:t>
      </w:r>
      <w:r w:rsidRPr="65B889F9" w:rsidR="7D8BD280">
        <w:rPr>
          <w:rFonts w:ascii="Times New Roman" w:hAnsi="Times New Roman" w:eastAsia="Times New Roman" w:cs="Times New Roman"/>
          <w:i w:val="0"/>
          <w:iCs w:val="0"/>
          <w:noProof w:val="0"/>
          <w:sz w:val="24"/>
          <w:szCs w:val="24"/>
          <w:lang w:val="en-US"/>
        </w:rPr>
        <w:t xml:space="preserve">as a completed </w:t>
      </w:r>
      <w:r w:rsidRPr="65B889F9" w:rsidR="35D43E8C">
        <w:rPr>
          <w:rFonts w:ascii="Times New Roman" w:hAnsi="Times New Roman" w:eastAsia="Times New Roman" w:cs="Times New Roman"/>
          <w:i w:val="0"/>
          <w:iCs w:val="0"/>
          <w:noProof w:val="0"/>
          <w:sz w:val="24"/>
          <w:szCs w:val="24"/>
          <w:lang w:val="en-US"/>
        </w:rPr>
        <w:t>event and</w:t>
      </w:r>
      <w:r w:rsidRPr="65B889F9" w:rsidR="7D8BD280">
        <w:rPr>
          <w:rFonts w:ascii="Times New Roman" w:hAnsi="Times New Roman" w:eastAsia="Times New Roman" w:cs="Times New Roman"/>
          <w:i w:val="0"/>
          <w:iCs w:val="0"/>
          <w:noProof w:val="0"/>
          <w:sz w:val="24"/>
          <w:szCs w:val="24"/>
          <w:lang w:val="en-US"/>
        </w:rPr>
        <w:t xml:space="preserve"> proposes to read it as a new poetry event genre, a “speculative poetry </w:t>
      </w:r>
      <w:r w:rsidRPr="65B889F9" w:rsidR="7D8BD280">
        <w:rPr>
          <w:rFonts w:ascii="Times New Roman" w:hAnsi="Times New Roman" w:eastAsia="Times New Roman" w:cs="Times New Roman"/>
          <w:i w:val="0"/>
          <w:iCs w:val="0"/>
          <w:noProof w:val="0"/>
          <w:sz w:val="24"/>
          <w:szCs w:val="24"/>
          <w:lang w:val="en-US"/>
        </w:rPr>
        <w:t>event.”</w:t>
      </w:r>
    </w:p>
    <w:p w:rsidR="6F4743BE" w:rsidP="65B889F9" w:rsidRDefault="6F4743BE" w14:paraId="2B2EE7FF" w14:textId="6862240F">
      <w:pPr>
        <w:widowControl w:val="0"/>
        <w:spacing w:beforeAutospacing="on" w:afterAutospacing="on" w:line="480" w:lineRule="auto"/>
        <w:rPr>
          <w:rFonts w:ascii="Times New Roman" w:hAnsi="Times New Roman" w:eastAsia="Times New Roman" w:cs="Times New Roman"/>
          <w:i w:val="0"/>
          <w:iCs w:val="0"/>
          <w:noProof w:val="0"/>
          <w:sz w:val="24"/>
          <w:szCs w:val="24"/>
          <w:lang w:val="en-US"/>
        </w:rPr>
      </w:pPr>
    </w:p>
    <w:p w:rsidRPr="00A37F2D" w:rsidR="00A37F2D" w:rsidP="65B889F9" w:rsidRDefault="00A37F2D" w14:paraId="709667FC" w14:textId="51E1494C">
      <w:pPr>
        <w:widowControl w:val="0"/>
        <w:spacing w:line="480" w:lineRule="auto"/>
        <w:rPr>
          <w:rFonts w:ascii="Times New Roman" w:hAnsi="Times New Roman" w:eastAsia="Times New Roman" w:cs="Times New Roman"/>
          <w:b w:val="1"/>
          <w:bCs w:val="1"/>
          <w:noProof w:val="0"/>
          <w:sz w:val="24"/>
          <w:szCs w:val="24"/>
          <w:lang w:val="en-US"/>
        </w:rPr>
      </w:pPr>
      <w:r w:rsidRPr="65B889F9" w:rsidR="00A37F2D">
        <w:rPr>
          <w:rFonts w:ascii="Times New Roman" w:hAnsi="Times New Roman" w:eastAsia="Times New Roman" w:cs="Times New Roman"/>
          <w:b w:val="1"/>
          <w:bCs w:val="1"/>
          <w:noProof w:val="0"/>
          <w:sz w:val="24"/>
          <w:szCs w:val="24"/>
          <w:lang w:val="en-US"/>
        </w:rPr>
        <w:t>The Aftermath: Reflections</w:t>
      </w:r>
      <w:r w:rsidRPr="65B889F9" w:rsidR="00E826A8">
        <w:rPr>
          <w:rFonts w:ascii="Times New Roman" w:hAnsi="Times New Roman" w:eastAsia="Times New Roman" w:cs="Times New Roman"/>
          <w:b w:val="1"/>
          <w:bCs w:val="1"/>
          <w:noProof w:val="0"/>
          <w:sz w:val="24"/>
          <w:szCs w:val="24"/>
          <w:lang w:val="en-US"/>
        </w:rPr>
        <w:t xml:space="preserve"> and Proposals</w:t>
      </w:r>
    </w:p>
    <w:p w:rsidR="5188E59C" w:rsidP="65B889F9" w:rsidRDefault="5188E59C" w14:paraId="17F26238" w14:textId="3AEC0E6C">
      <w:pPr>
        <w:widowControl w:val="0"/>
        <w:spacing w:line="480" w:lineRule="auto"/>
        <w:ind/>
        <w:rPr>
          <w:rFonts w:ascii="Times New Roman" w:hAnsi="Times New Roman" w:eastAsia="Times New Roman" w:cs="Times New Roman"/>
          <w:noProof w:val="0"/>
          <w:sz w:val="24"/>
          <w:szCs w:val="24"/>
          <w:lang w:val="en-US"/>
        </w:rPr>
      </w:pPr>
      <w:r w:rsidRPr="745201B6" w:rsidR="006320D8">
        <w:rPr>
          <w:rFonts w:ascii="Times New Roman" w:hAnsi="Times New Roman" w:eastAsia="Times New Roman" w:cs="Times New Roman"/>
          <w:noProof w:val="0"/>
          <w:sz w:val="24"/>
          <w:szCs w:val="24"/>
          <w:lang w:val="en-US"/>
        </w:rPr>
        <w:t xml:space="preserve">We could have ended </w:t>
      </w:r>
      <w:r w:rsidRPr="745201B6" w:rsidR="005F04E5">
        <w:rPr>
          <w:rFonts w:ascii="Times New Roman" w:hAnsi="Times New Roman" w:eastAsia="Times New Roman" w:cs="Times New Roman"/>
          <w:noProof w:val="0"/>
          <w:sz w:val="24"/>
          <w:szCs w:val="24"/>
          <w:lang w:val="en-US"/>
        </w:rPr>
        <w:t>when</w:t>
      </w:r>
      <w:r w:rsidRPr="745201B6" w:rsidR="00A072D2">
        <w:rPr>
          <w:rFonts w:ascii="Times New Roman" w:hAnsi="Times New Roman" w:eastAsia="Times New Roman" w:cs="Times New Roman"/>
          <w:noProof w:val="0"/>
          <w:sz w:val="24"/>
          <w:szCs w:val="24"/>
          <w:lang w:val="en-US"/>
        </w:rPr>
        <w:t xml:space="preserve"> the</w:t>
      </w:r>
      <w:r w:rsidRPr="745201B6" w:rsidR="005F04E5">
        <w:rPr>
          <w:rFonts w:ascii="Times New Roman" w:hAnsi="Times New Roman" w:eastAsia="Times New Roman" w:cs="Times New Roman"/>
          <w:noProof w:val="0"/>
          <w:sz w:val="24"/>
          <w:szCs w:val="24"/>
          <w:lang w:val="en-US"/>
        </w:rPr>
        <w:t xml:space="preserve"> Winter Warmer event was over</w:t>
      </w:r>
      <w:r w:rsidRPr="745201B6" w:rsidR="00A072D2">
        <w:rPr>
          <w:rFonts w:ascii="Times New Roman" w:hAnsi="Times New Roman" w:eastAsia="Times New Roman" w:cs="Times New Roman"/>
          <w:noProof w:val="0"/>
          <w:sz w:val="24"/>
          <w:szCs w:val="24"/>
          <w:lang w:val="en-US"/>
        </w:rPr>
        <w:t xml:space="preserve">, when the audience at the Winter Warmer moved on to the next </w:t>
      </w:r>
      <w:r w:rsidRPr="745201B6" w:rsidR="00BC31EB">
        <w:rPr>
          <w:rFonts w:ascii="Times New Roman" w:hAnsi="Times New Roman" w:eastAsia="Times New Roman" w:cs="Times New Roman"/>
          <w:noProof w:val="0"/>
          <w:sz w:val="24"/>
          <w:szCs w:val="24"/>
          <w:lang w:val="en-US"/>
        </w:rPr>
        <w:t>element of the program</w:t>
      </w:r>
      <w:r w:rsidRPr="745201B6" w:rsidR="00A072D2">
        <w:rPr>
          <w:rFonts w:ascii="Times New Roman" w:hAnsi="Times New Roman" w:eastAsia="Times New Roman" w:cs="Times New Roman"/>
          <w:noProof w:val="0"/>
          <w:sz w:val="24"/>
          <w:szCs w:val="24"/>
          <w:lang w:val="en-US"/>
        </w:rPr>
        <w:t xml:space="preserve">, and when the online audience had logged off. Instead, we decided to </w:t>
      </w:r>
      <w:r w:rsidRPr="745201B6" w:rsidR="002B6C77">
        <w:rPr>
          <w:rFonts w:ascii="Times New Roman" w:hAnsi="Times New Roman" w:eastAsia="Times New Roman" w:cs="Times New Roman"/>
          <w:noProof w:val="0"/>
          <w:sz w:val="24"/>
          <w:szCs w:val="24"/>
          <w:lang w:val="en-US"/>
        </w:rPr>
        <w:t>invite</w:t>
      </w:r>
      <w:r w:rsidRPr="745201B6" w:rsidR="00A072D2">
        <w:rPr>
          <w:rFonts w:ascii="Times New Roman" w:hAnsi="Times New Roman" w:eastAsia="Times New Roman" w:cs="Times New Roman"/>
          <w:noProof w:val="0"/>
          <w:sz w:val="24"/>
          <w:szCs w:val="24"/>
          <w:lang w:val="en-US"/>
        </w:rPr>
        <w:t xml:space="preserve"> a </w:t>
      </w:r>
      <w:r w:rsidRPr="745201B6" w:rsidR="00A072D2">
        <w:rPr>
          <w:rFonts w:ascii="Times New Roman" w:hAnsi="Times New Roman" w:eastAsia="Times New Roman" w:cs="Times New Roman"/>
          <w:noProof w:val="0"/>
          <w:sz w:val="24"/>
          <w:szCs w:val="24"/>
          <w:lang w:val="en-US"/>
        </w:rPr>
        <w:t>joined</w:t>
      </w:r>
      <w:r w:rsidRPr="745201B6" w:rsidR="00A072D2">
        <w:rPr>
          <w:rFonts w:ascii="Times New Roman" w:hAnsi="Times New Roman" w:eastAsia="Times New Roman" w:cs="Times New Roman"/>
          <w:noProof w:val="0"/>
          <w:sz w:val="24"/>
          <w:szCs w:val="24"/>
          <w:lang w:val="en-US"/>
        </w:rPr>
        <w:t xml:space="preserve"> reflection</w:t>
      </w:r>
      <w:r w:rsidRPr="745201B6" w:rsidR="002B6C77">
        <w:rPr>
          <w:rFonts w:ascii="Times New Roman" w:hAnsi="Times New Roman" w:eastAsia="Times New Roman" w:cs="Times New Roman"/>
          <w:noProof w:val="0"/>
          <w:sz w:val="24"/>
          <w:szCs w:val="24"/>
          <w:lang w:val="en-US"/>
        </w:rPr>
        <w:t xml:space="preserve"> that would be</w:t>
      </w:r>
      <w:r w:rsidRPr="745201B6" w:rsidR="00A072D2">
        <w:rPr>
          <w:rFonts w:ascii="Times New Roman" w:hAnsi="Times New Roman" w:eastAsia="Times New Roman" w:cs="Times New Roman"/>
          <w:noProof w:val="0"/>
          <w:sz w:val="24"/>
          <w:szCs w:val="24"/>
          <w:lang w:val="en-US"/>
        </w:rPr>
        <w:t xml:space="preserve"> sparked and inspired by the topics we had </w:t>
      </w:r>
      <w:r w:rsidRPr="745201B6" w:rsidR="002B6C77">
        <w:rPr>
          <w:rFonts w:ascii="Times New Roman" w:hAnsi="Times New Roman" w:eastAsia="Times New Roman" w:cs="Times New Roman"/>
          <w:noProof w:val="0"/>
          <w:sz w:val="24"/>
          <w:szCs w:val="24"/>
          <w:lang w:val="en-US"/>
        </w:rPr>
        <w:t>touched on and tentatively explored during the conversation.</w:t>
      </w:r>
      <w:r w:rsidRPr="745201B6" w:rsidR="009F4B82">
        <w:rPr>
          <w:rFonts w:ascii="Times New Roman" w:hAnsi="Times New Roman" w:eastAsia="Times New Roman" w:cs="Times New Roman"/>
          <w:noProof w:val="0"/>
          <w:sz w:val="24"/>
          <w:szCs w:val="24"/>
          <w:lang w:val="en-US"/>
        </w:rPr>
        <w:t xml:space="preserve"> </w:t>
      </w:r>
      <w:r w:rsidRPr="745201B6" w:rsidR="00814D91">
        <w:rPr>
          <w:rFonts w:ascii="Times New Roman" w:hAnsi="Times New Roman" w:eastAsia="Times New Roman" w:cs="Times New Roman"/>
          <w:noProof w:val="0"/>
          <w:sz w:val="24"/>
          <w:szCs w:val="24"/>
          <w:lang w:val="en-US"/>
        </w:rPr>
        <w:t xml:space="preserve">The dynamics and insights within our encounter </w:t>
      </w:r>
      <w:r w:rsidRPr="745201B6" w:rsidR="00065C6A">
        <w:rPr>
          <w:rFonts w:ascii="Times New Roman" w:hAnsi="Times New Roman" w:eastAsia="Times New Roman" w:cs="Times New Roman"/>
          <w:noProof w:val="0"/>
          <w:sz w:val="24"/>
          <w:szCs w:val="24"/>
          <w:lang w:val="en-US"/>
        </w:rPr>
        <w:t xml:space="preserve">had </w:t>
      </w:r>
      <w:r w:rsidRPr="745201B6" w:rsidR="674A0245">
        <w:rPr>
          <w:rFonts w:ascii="Times New Roman" w:hAnsi="Times New Roman" w:eastAsia="Times New Roman" w:cs="Times New Roman"/>
          <w:noProof w:val="0"/>
          <w:sz w:val="24"/>
          <w:szCs w:val="24"/>
          <w:lang w:val="en-US"/>
        </w:rPr>
        <w:t>opened</w:t>
      </w:r>
      <w:r w:rsidRPr="745201B6" w:rsidR="00065C6A">
        <w:rPr>
          <w:rFonts w:ascii="Times New Roman" w:hAnsi="Times New Roman" w:eastAsia="Times New Roman" w:cs="Times New Roman"/>
          <w:noProof w:val="0"/>
          <w:sz w:val="24"/>
          <w:szCs w:val="24"/>
          <w:lang w:val="en-US"/>
        </w:rPr>
        <w:t xml:space="preserve"> a new way of thinking about the relationship between poetry and place, between poetry and </w:t>
      </w:r>
      <w:r w:rsidRPr="745201B6" w:rsidR="00E53D0F">
        <w:rPr>
          <w:rFonts w:ascii="Times New Roman" w:hAnsi="Times New Roman" w:eastAsia="Times New Roman" w:cs="Times New Roman"/>
          <w:noProof w:val="0"/>
          <w:sz w:val="24"/>
          <w:szCs w:val="24"/>
          <w:lang w:val="en-US"/>
        </w:rPr>
        <w:t xml:space="preserve">philosophy, between </w:t>
      </w:r>
      <w:r w:rsidRPr="745201B6" w:rsidR="005541E0">
        <w:rPr>
          <w:rFonts w:ascii="Times New Roman" w:hAnsi="Times New Roman" w:eastAsia="Times New Roman" w:cs="Times New Roman"/>
          <w:noProof w:val="0"/>
          <w:sz w:val="24"/>
          <w:szCs w:val="24"/>
          <w:lang w:val="en-US"/>
        </w:rPr>
        <w:t xml:space="preserve">poetic language and subjectivity. </w:t>
      </w:r>
      <w:r w:rsidRPr="745201B6" w:rsidR="006C4C47">
        <w:rPr>
          <w:rFonts w:ascii="Times New Roman" w:hAnsi="Times New Roman" w:eastAsia="Times New Roman" w:cs="Times New Roman"/>
          <w:noProof w:val="0"/>
          <w:sz w:val="24"/>
          <w:szCs w:val="24"/>
          <w:lang w:val="en-US"/>
        </w:rPr>
        <w:t xml:space="preserve">These we wanted to explore further, and we wanted to do it in the two modes that </w:t>
      </w:r>
      <w:r w:rsidRPr="745201B6" w:rsidR="00413BAD">
        <w:rPr>
          <w:rFonts w:ascii="Times New Roman" w:hAnsi="Times New Roman" w:eastAsia="Times New Roman" w:cs="Times New Roman"/>
          <w:noProof w:val="0"/>
          <w:sz w:val="24"/>
          <w:szCs w:val="24"/>
          <w:lang w:val="en-US"/>
        </w:rPr>
        <w:t>we had placed in dialogue during the event: the critical-</w:t>
      </w:r>
      <w:r w:rsidRPr="745201B6" w:rsidR="00413BAD">
        <w:rPr>
          <w:rFonts w:ascii="Times New Roman" w:hAnsi="Times New Roman" w:eastAsia="Times New Roman" w:cs="Times New Roman"/>
          <w:noProof w:val="0"/>
          <w:sz w:val="24"/>
          <w:szCs w:val="24"/>
          <w:lang w:val="en-US"/>
        </w:rPr>
        <w:t>reflective</w:t>
      </w:r>
      <w:r w:rsidRPr="745201B6" w:rsidR="00413BAD">
        <w:rPr>
          <w:rFonts w:ascii="Times New Roman" w:hAnsi="Times New Roman" w:eastAsia="Times New Roman" w:cs="Times New Roman"/>
          <w:noProof w:val="0"/>
          <w:sz w:val="24"/>
          <w:szCs w:val="24"/>
          <w:lang w:val="en-US"/>
        </w:rPr>
        <w:t xml:space="preserve">-poetic, and the </w:t>
      </w:r>
      <w:r w:rsidRPr="745201B6" w:rsidR="0058205A">
        <w:rPr>
          <w:rFonts w:ascii="Times New Roman" w:hAnsi="Times New Roman" w:eastAsia="Times New Roman" w:cs="Times New Roman"/>
          <w:noProof w:val="0"/>
          <w:sz w:val="24"/>
          <w:szCs w:val="24"/>
          <w:lang w:val="en-US"/>
        </w:rPr>
        <w:t>critical-analytical-philosophical.</w:t>
      </w:r>
      <w:r w:rsidRPr="745201B6" w:rsidR="00310A87">
        <w:rPr>
          <w:rFonts w:ascii="Times New Roman" w:hAnsi="Times New Roman" w:eastAsia="Times New Roman" w:cs="Times New Roman"/>
          <w:noProof w:val="0"/>
          <w:sz w:val="24"/>
          <w:szCs w:val="24"/>
          <w:lang w:val="en-US"/>
        </w:rPr>
        <w:t xml:space="preserve"> We therefore decided to invite a series of pieces that would bring together these two strands and that respond to the </w:t>
      </w:r>
      <w:r w:rsidRPr="745201B6" w:rsidR="739DD73E">
        <w:rPr>
          <w:rFonts w:ascii="Times New Roman" w:hAnsi="Times New Roman" w:eastAsia="Times New Roman" w:cs="Times New Roman"/>
          <w:noProof w:val="0"/>
          <w:sz w:val="24"/>
          <w:szCs w:val="24"/>
          <w:lang w:val="en-US"/>
        </w:rPr>
        <w:t>“</w:t>
      </w:r>
      <w:r w:rsidRPr="745201B6" w:rsidR="00310A87">
        <w:rPr>
          <w:rFonts w:ascii="Times New Roman" w:hAnsi="Times New Roman" w:eastAsia="Times New Roman" w:cs="Times New Roman"/>
          <w:noProof w:val="0"/>
          <w:sz w:val="24"/>
          <w:szCs w:val="24"/>
          <w:lang w:val="en-US"/>
        </w:rPr>
        <w:t>seedbeds</w:t>
      </w:r>
      <w:r w:rsidRPr="745201B6" w:rsidR="739DD73E">
        <w:rPr>
          <w:rFonts w:ascii="Times New Roman" w:hAnsi="Times New Roman" w:eastAsia="Times New Roman" w:cs="Times New Roman"/>
          <w:noProof w:val="0"/>
          <w:sz w:val="24"/>
          <w:szCs w:val="24"/>
          <w:lang w:val="en-US"/>
        </w:rPr>
        <w:t>“</w:t>
      </w:r>
      <w:r w:rsidRPr="745201B6" w:rsidR="00310A87">
        <w:rPr>
          <w:rFonts w:ascii="Times New Roman" w:hAnsi="Times New Roman" w:eastAsia="Times New Roman" w:cs="Times New Roman"/>
          <w:noProof w:val="0"/>
          <w:sz w:val="24"/>
          <w:szCs w:val="24"/>
          <w:lang w:val="en-US"/>
        </w:rPr>
        <w:t xml:space="preserve"> identified above: </w:t>
      </w:r>
      <w:r w:rsidRPr="745201B6" w:rsidR="00E339B2">
        <w:rPr>
          <w:rFonts w:ascii="Times New Roman" w:hAnsi="Times New Roman" w:eastAsia="Times New Roman" w:cs="Times New Roman"/>
          <w:noProof w:val="0"/>
          <w:sz w:val="24"/>
          <w:szCs w:val="24"/>
          <w:lang w:val="en-US"/>
        </w:rPr>
        <w:t xml:space="preserve">lyric essays by the participating poets, asking them to build on </w:t>
      </w:r>
      <w:r w:rsidRPr="745201B6" w:rsidR="00FF080D">
        <w:rPr>
          <w:rFonts w:ascii="Times New Roman" w:hAnsi="Times New Roman" w:eastAsia="Times New Roman" w:cs="Times New Roman"/>
          <w:noProof w:val="0"/>
          <w:sz w:val="24"/>
          <w:szCs w:val="24"/>
          <w:lang w:val="en-US"/>
        </w:rPr>
        <w:t xml:space="preserve">the experience of the readings and of the conversation; </w:t>
      </w:r>
      <w:r w:rsidRPr="745201B6" w:rsidR="00310A87">
        <w:rPr>
          <w:rFonts w:ascii="Times New Roman" w:hAnsi="Times New Roman" w:eastAsia="Times New Roman" w:cs="Times New Roman"/>
          <w:noProof w:val="0"/>
          <w:sz w:val="24"/>
          <w:szCs w:val="24"/>
          <w:lang w:val="en-US"/>
        </w:rPr>
        <w:t xml:space="preserve">a conversation piece / interview between </w:t>
      </w:r>
      <w:r w:rsidRPr="745201B6" w:rsidR="00E339B2">
        <w:rPr>
          <w:rFonts w:ascii="Times New Roman" w:hAnsi="Times New Roman" w:eastAsia="Times New Roman" w:cs="Times New Roman"/>
          <w:noProof w:val="0"/>
          <w:sz w:val="24"/>
          <w:szCs w:val="24"/>
          <w:lang w:val="en-US"/>
        </w:rPr>
        <w:t xml:space="preserve">Paul </w:t>
      </w:r>
      <w:r w:rsidRPr="745201B6" w:rsidR="00E339B2">
        <w:rPr>
          <w:rFonts w:ascii="Times New Roman" w:hAnsi="Times New Roman" w:eastAsia="Times New Roman" w:cs="Times New Roman"/>
          <w:noProof w:val="0"/>
          <w:sz w:val="24"/>
          <w:szCs w:val="24"/>
          <w:lang w:val="en-US"/>
        </w:rPr>
        <w:t xml:space="preserve">Casey and Cornelia </w:t>
      </w:r>
      <w:r w:rsidRPr="745201B6" w:rsidR="73922555">
        <w:rPr>
          <w:rFonts w:ascii="Times New Roman" w:hAnsi="Times New Roman" w:eastAsia="Times New Roman" w:cs="Times New Roman"/>
          <w:noProof w:val="0"/>
          <w:sz w:val="24"/>
          <w:szCs w:val="24"/>
          <w:lang w:val="en-US"/>
        </w:rPr>
        <w:t>Gräbner</w:t>
      </w:r>
      <w:r w:rsidRPr="745201B6" w:rsidR="00E339B2">
        <w:rPr>
          <w:rFonts w:ascii="Times New Roman" w:hAnsi="Times New Roman" w:eastAsia="Times New Roman" w:cs="Times New Roman"/>
          <w:noProof w:val="0"/>
          <w:sz w:val="24"/>
          <w:szCs w:val="24"/>
          <w:lang w:val="en-US"/>
        </w:rPr>
        <w:t xml:space="preserve">, on the reproductive </w:t>
      </w:r>
      <w:r w:rsidRPr="745201B6" w:rsidR="0AFEAAEB">
        <w:rPr>
          <w:rFonts w:ascii="Times New Roman" w:hAnsi="Times New Roman" w:eastAsia="Times New Roman" w:cs="Times New Roman"/>
          <w:noProof w:val="0"/>
          <w:sz w:val="24"/>
          <w:szCs w:val="24"/>
          <w:lang w:val="en-US"/>
        </w:rPr>
        <w:t>labor</w:t>
      </w:r>
      <w:r w:rsidRPr="745201B6" w:rsidR="00E339B2">
        <w:rPr>
          <w:rFonts w:ascii="Times New Roman" w:hAnsi="Times New Roman" w:eastAsia="Times New Roman" w:cs="Times New Roman"/>
          <w:noProof w:val="0"/>
          <w:sz w:val="24"/>
          <w:szCs w:val="24"/>
          <w:lang w:val="en-US"/>
        </w:rPr>
        <w:t xml:space="preserve"> </w:t>
      </w:r>
      <w:r w:rsidRPr="745201B6" w:rsidR="00667330">
        <w:rPr>
          <w:rFonts w:ascii="Times New Roman" w:hAnsi="Times New Roman" w:eastAsia="Times New Roman" w:cs="Times New Roman"/>
          <w:noProof w:val="0"/>
          <w:sz w:val="24"/>
          <w:szCs w:val="24"/>
          <w:lang w:val="en-US"/>
        </w:rPr>
        <w:t xml:space="preserve">and the thoughtfulness </w:t>
      </w:r>
      <w:r w:rsidRPr="745201B6" w:rsidR="00E339B2">
        <w:rPr>
          <w:rFonts w:ascii="Times New Roman" w:hAnsi="Times New Roman" w:eastAsia="Times New Roman" w:cs="Times New Roman"/>
          <w:noProof w:val="0"/>
          <w:sz w:val="24"/>
          <w:szCs w:val="24"/>
          <w:lang w:val="en-US"/>
        </w:rPr>
        <w:t xml:space="preserve">involved in </w:t>
      </w:r>
      <w:r w:rsidRPr="745201B6" w:rsidR="00667330">
        <w:rPr>
          <w:rFonts w:ascii="Times New Roman" w:hAnsi="Times New Roman" w:eastAsia="Times New Roman" w:cs="Times New Roman"/>
          <w:noProof w:val="0"/>
          <w:sz w:val="24"/>
          <w:szCs w:val="24"/>
          <w:lang w:val="en-US"/>
        </w:rPr>
        <w:t xml:space="preserve">setting up and </w:t>
      </w:r>
      <w:r w:rsidRPr="745201B6" w:rsidR="00E339B2">
        <w:rPr>
          <w:rFonts w:ascii="Times New Roman" w:hAnsi="Times New Roman" w:eastAsia="Times New Roman" w:cs="Times New Roman"/>
          <w:noProof w:val="0"/>
          <w:sz w:val="24"/>
          <w:szCs w:val="24"/>
          <w:lang w:val="en-US"/>
        </w:rPr>
        <w:t>running of poetry events</w:t>
      </w:r>
      <w:r w:rsidRPr="745201B6" w:rsidR="00FF080D">
        <w:rPr>
          <w:rFonts w:ascii="Times New Roman" w:hAnsi="Times New Roman" w:eastAsia="Times New Roman" w:cs="Times New Roman"/>
          <w:noProof w:val="0"/>
          <w:sz w:val="24"/>
          <w:szCs w:val="24"/>
          <w:lang w:val="en-US"/>
        </w:rPr>
        <w:t>; and a</w:t>
      </w:r>
      <w:r w:rsidRPr="745201B6" w:rsidR="571226AB">
        <w:rPr>
          <w:rFonts w:ascii="Times New Roman" w:hAnsi="Times New Roman" w:eastAsia="Times New Roman" w:cs="Times New Roman"/>
          <w:noProof w:val="0"/>
          <w:sz w:val="24"/>
          <w:szCs w:val="24"/>
          <w:lang w:val="en-US"/>
        </w:rPr>
        <w:t>n analy</w:t>
      </w:r>
      <w:r w:rsidRPr="745201B6" w:rsidR="00FF080D">
        <w:rPr>
          <w:rFonts w:ascii="Times New Roman" w:hAnsi="Times New Roman" w:eastAsia="Times New Roman" w:cs="Times New Roman"/>
          <w:noProof w:val="0"/>
          <w:sz w:val="24"/>
          <w:szCs w:val="24"/>
          <w:lang w:val="en-US"/>
        </w:rPr>
        <w:t xml:space="preserve">tical piece by Cornelia </w:t>
      </w:r>
      <w:r w:rsidRPr="745201B6" w:rsidR="73922555">
        <w:rPr>
          <w:rFonts w:ascii="Times New Roman" w:hAnsi="Times New Roman" w:eastAsia="Times New Roman" w:cs="Times New Roman"/>
          <w:noProof w:val="0"/>
          <w:sz w:val="24"/>
          <w:szCs w:val="24"/>
          <w:lang w:val="en-US"/>
        </w:rPr>
        <w:t>Gräbner</w:t>
      </w:r>
      <w:r w:rsidRPr="745201B6" w:rsidR="1EEE1657">
        <w:rPr>
          <w:rFonts w:ascii="Times New Roman" w:hAnsi="Times New Roman" w:eastAsia="Times New Roman" w:cs="Times New Roman"/>
          <w:noProof w:val="0"/>
          <w:sz w:val="24"/>
          <w:szCs w:val="24"/>
          <w:lang w:val="en-US"/>
        </w:rPr>
        <w:t xml:space="preserve"> in which she reads </w:t>
      </w:r>
      <w:r w:rsidRPr="745201B6" w:rsidR="1EEE1657">
        <w:rPr>
          <w:rFonts w:ascii="Times New Roman" w:hAnsi="Times New Roman" w:eastAsia="Times New Roman" w:cs="Times New Roman"/>
          <w:i w:val="1"/>
          <w:iCs w:val="1"/>
          <w:noProof w:val="0"/>
          <w:sz w:val="24"/>
          <w:szCs w:val="24"/>
          <w:lang w:val="en-US"/>
        </w:rPr>
        <w:t>Poems in Port Cities</w:t>
      </w:r>
      <w:r w:rsidRPr="745201B6" w:rsidR="1EEE1657">
        <w:rPr>
          <w:rFonts w:ascii="Times New Roman" w:hAnsi="Times New Roman" w:eastAsia="Times New Roman" w:cs="Times New Roman"/>
          <w:i w:val="0"/>
          <w:iCs w:val="0"/>
          <w:noProof w:val="0"/>
          <w:sz w:val="24"/>
          <w:szCs w:val="24"/>
          <w:lang w:val="en-US"/>
        </w:rPr>
        <w:t xml:space="preserve"> as an example of a “speculative poetry event</w:t>
      </w:r>
      <w:r w:rsidRPr="745201B6" w:rsidR="161012B3">
        <w:rPr>
          <w:rFonts w:ascii="Times New Roman" w:hAnsi="Times New Roman" w:eastAsia="Times New Roman" w:cs="Times New Roman"/>
          <w:i w:val="0"/>
          <w:iCs w:val="0"/>
          <w:noProof w:val="0"/>
          <w:sz w:val="24"/>
          <w:szCs w:val="24"/>
          <w:lang w:val="en-US"/>
        </w:rPr>
        <w:t>.</w:t>
      </w:r>
      <w:r w:rsidRPr="745201B6" w:rsidR="1EEE1657">
        <w:rPr>
          <w:rFonts w:ascii="Times New Roman" w:hAnsi="Times New Roman" w:eastAsia="Times New Roman" w:cs="Times New Roman"/>
          <w:i w:val="0"/>
          <w:iCs w:val="0"/>
          <w:noProof w:val="0"/>
          <w:sz w:val="24"/>
          <w:szCs w:val="24"/>
          <w:lang w:val="en-US"/>
        </w:rPr>
        <w:t xml:space="preserve">” </w:t>
      </w:r>
    </w:p>
    <w:p w:rsidR="1D86A4DF" w:rsidP="745201B6" w:rsidRDefault="1D86A4DF" w14:paraId="45C72825" w14:textId="5BB2C9E0">
      <w:pPr>
        <w:widowControl w:val="0"/>
        <w:spacing w:line="480" w:lineRule="auto"/>
        <w:ind w:firstLine="720"/>
        <w:rPr>
          <w:ins w:author="Gräbner, Cornelia" w:date="2024-10-29T09:26:31.208Z" w16du:dateUtc="2024-10-29T09:26:31.208Z" w:id="219252363"/>
          <w:rFonts w:ascii="Times New Roman" w:hAnsi="Times New Roman" w:eastAsia="Times New Roman" w:cs="Times New Roman"/>
          <w:noProof w:val="0"/>
          <w:sz w:val="24"/>
          <w:szCs w:val="24"/>
          <w:lang w:val="en-US"/>
        </w:rPr>
      </w:pPr>
      <w:r w:rsidRPr="745201B6" w:rsidR="0D71DA75">
        <w:rPr>
          <w:rFonts w:ascii="Times New Roman" w:hAnsi="Times New Roman" w:eastAsia="Times New Roman" w:cs="Times New Roman"/>
          <w:noProof w:val="0"/>
          <w:sz w:val="24"/>
          <w:szCs w:val="24"/>
          <w:lang w:val="en-US"/>
        </w:rPr>
        <w:t xml:space="preserve">We </w:t>
      </w:r>
      <w:r w:rsidRPr="745201B6" w:rsidR="5188E59C">
        <w:rPr>
          <w:rFonts w:ascii="Times New Roman" w:hAnsi="Times New Roman" w:eastAsia="Times New Roman" w:cs="Times New Roman"/>
          <w:noProof w:val="0"/>
          <w:sz w:val="24"/>
          <w:szCs w:val="24"/>
          <w:lang w:val="en-US"/>
        </w:rPr>
        <w:t>ask</w:t>
      </w:r>
      <w:r w:rsidRPr="745201B6" w:rsidR="21B9B4CF">
        <w:rPr>
          <w:rFonts w:ascii="Times New Roman" w:hAnsi="Times New Roman" w:eastAsia="Times New Roman" w:cs="Times New Roman"/>
          <w:noProof w:val="0"/>
          <w:sz w:val="24"/>
          <w:szCs w:val="24"/>
          <w:lang w:val="en-US"/>
        </w:rPr>
        <w:t>ed</w:t>
      </w:r>
      <w:r w:rsidRPr="745201B6" w:rsidR="5188E59C">
        <w:rPr>
          <w:rFonts w:ascii="Times New Roman" w:hAnsi="Times New Roman" w:eastAsia="Times New Roman" w:cs="Times New Roman"/>
          <w:noProof w:val="0"/>
          <w:sz w:val="24"/>
          <w:szCs w:val="24"/>
          <w:lang w:val="en-US"/>
        </w:rPr>
        <w:t xml:space="preserve"> poets to </w:t>
      </w:r>
      <w:r w:rsidRPr="745201B6" w:rsidR="5188E59C">
        <w:rPr>
          <w:rFonts w:ascii="Times New Roman" w:hAnsi="Times New Roman" w:eastAsia="Times New Roman" w:cs="Times New Roman"/>
          <w:noProof w:val="0"/>
          <w:sz w:val="24"/>
          <w:szCs w:val="24"/>
          <w:lang w:val="en-US"/>
        </w:rPr>
        <w:t>write</w:t>
      </w:r>
      <w:r w:rsidRPr="745201B6" w:rsidR="5188E59C">
        <w:rPr>
          <w:rFonts w:ascii="Times New Roman" w:hAnsi="Times New Roman" w:eastAsia="Times New Roman" w:cs="Times New Roman"/>
          <w:noProof w:val="0"/>
          <w:sz w:val="24"/>
          <w:szCs w:val="24"/>
          <w:lang w:val="en-US"/>
        </w:rPr>
        <w:t xml:space="preserve"> </w:t>
      </w:r>
      <w:r w:rsidRPr="745201B6" w:rsidR="7E67679E">
        <w:rPr>
          <w:rFonts w:ascii="Times New Roman" w:hAnsi="Times New Roman" w:eastAsia="Times New Roman" w:cs="Times New Roman"/>
          <w:noProof w:val="0"/>
          <w:sz w:val="24"/>
          <w:szCs w:val="24"/>
          <w:lang w:val="en-US"/>
        </w:rPr>
        <w:t xml:space="preserve">a </w:t>
      </w:r>
      <w:r w:rsidRPr="745201B6" w:rsidR="5188E59C">
        <w:rPr>
          <w:rFonts w:ascii="Times New Roman" w:hAnsi="Times New Roman" w:eastAsia="Times New Roman" w:cs="Times New Roman"/>
          <w:noProof w:val="0"/>
          <w:sz w:val="24"/>
          <w:szCs w:val="24"/>
          <w:lang w:val="en-US"/>
        </w:rPr>
        <w:t xml:space="preserve">lyric essay in response to the event to create </w:t>
      </w:r>
      <w:r w:rsidRPr="745201B6" w:rsidR="5188E59C">
        <w:rPr>
          <w:rFonts w:ascii="Times New Roman" w:hAnsi="Times New Roman" w:eastAsia="Times New Roman" w:cs="Times New Roman"/>
          <w:noProof w:val="0"/>
          <w:sz w:val="24"/>
          <w:szCs w:val="24"/>
          <w:lang w:val="en-US"/>
        </w:rPr>
        <w:t>a mode of writing which situated the poets in the</w:t>
      </w:r>
      <w:r w:rsidRPr="745201B6" w:rsidR="7BACEDFE">
        <w:rPr>
          <w:rFonts w:ascii="Times New Roman" w:hAnsi="Times New Roman" w:eastAsia="Times New Roman" w:cs="Times New Roman"/>
          <w:noProof w:val="0"/>
          <w:sz w:val="24"/>
          <w:szCs w:val="24"/>
          <w:lang w:val="en-US"/>
        </w:rPr>
        <w:t>ir</w:t>
      </w:r>
      <w:r w:rsidRPr="745201B6" w:rsidR="5188E59C">
        <w:rPr>
          <w:rFonts w:ascii="Times New Roman" w:hAnsi="Times New Roman" w:eastAsia="Times New Roman" w:cs="Times New Roman"/>
          <w:noProof w:val="0"/>
          <w:sz w:val="24"/>
          <w:szCs w:val="24"/>
          <w:lang w:val="en-US"/>
        </w:rPr>
        <w:t xml:space="preserve"> context and </w:t>
      </w:r>
      <w:r w:rsidRPr="745201B6" w:rsidR="0EB8FD30">
        <w:rPr>
          <w:rFonts w:ascii="Times New Roman" w:hAnsi="Times New Roman" w:eastAsia="Times New Roman" w:cs="Times New Roman"/>
          <w:noProof w:val="0"/>
          <w:sz w:val="24"/>
          <w:szCs w:val="24"/>
          <w:lang w:val="en-US"/>
        </w:rPr>
        <w:t>did not</w:t>
      </w:r>
      <w:r w:rsidRPr="745201B6" w:rsidR="72367303">
        <w:rPr>
          <w:rFonts w:ascii="Times New Roman" w:hAnsi="Times New Roman" w:eastAsia="Times New Roman" w:cs="Times New Roman"/>
          <w:noProof w:val="0"/>
          <w:sz w:val="24"/>
          <w:szCs w:val="24"/>
          <w:lang w:val="en-US"/>
        </w:rPr>
        <w:t xml:space="preserve"> ask for </w:t>
      </w:r>
      <w:r w:rsidRPr="745201B6" w:rsidR="61B6A2C3">
        <w:rPr>
          <w:rFonts w:ascii="Times New Roman" w:hAnsi="Times New Roman" w:eastAsia="Times New Roman" w:cs="Times New Roman"/>
          <w:noProof w:val="0"/>
          <w:sz w:val="24"/>
          <w:szCs w:val="24"/>
          <w:lang w:val="en-US"/>
        </w:rPr>
        <w:t>generalized</w:t>
      </w:r>
      <w:r w:rsidRPr="745201B6" w:rsidR="5840A90D">
        <w:rPr>
          <w:rFonts w:ascii="Times New Roman" w:hAnsi="Times New Roman" w:eastAsia="Times New Roman" w:cs="Times New Roman"/>
          <w:noProof w:val="0"/>
          <w:sz w:val="24"/>
          <w:szCs w:val="24"/>
          <w:lang w:val="en-US"/>
        </w:rPr>
        <w:t xml:space="preserve"> or overly abstract</w:t>
      </w:r>
      <w:r w:rsidRPr="745201B6" w:rsidR="72367303">
        <w:rPr>
          <w:rFonts w:ascii="Times New Roman" w:hAnsi="Times New Roman" w:eastAsia="Times New Roman" w:cs="Times New Roman"/>
          <w:noProof w:val="0"/>
          <w:sz w:val="24"/>
          <w:szCs w:val="24"/>
          <w:lang w:val="en-US"/>
        </w:rPr>
        <w:t xml:space="preserve"> responses to the themes</w:t>
      </w:r>
      <w:r w:rsidRPr="745201B6" w:rsidR="72367303">
        <w:rPr>
          <w:rFonts w:ascii="Times New Roman" w:hAnsi="Times New Roman" w:eastAsia="Times New Roman" w:cs="Times New Roman"/>
          <w:noProof w:val="0"/>
          <w:sz w:val="24"/>
          <w:szCs w:val="24"/>
          <w:lang w:val="en-US"/>
        </w:rPr>
        <w:t>.</w:t>
      </w:r>
      <w:r w:rsidRPr="745201B6" w:rsidR="77C07F42">
        <w:rPr>
          <w:rFonts w:ascii="Times New Roman" w:hAnsi="Times New Roman" w:eastAsia="Times New Roman" w:cs="Times New Roman"/>
          <w:noProof w:val="0"/>
          <w:sz w:val="24"/>
          <w:szCs w:val="24"/>
          <w:lang w:val="en-US"/>
        </w:rPr>
        <w:t xml:space="preserve"> The lyric essay foregrounds subjective ways of knowing in contrast to the </w:t>
      </w:r>
      <w:r w:rsidRPr="745201B6" w:rsidR="7119FE3B">
        <w:rPr>
          <w:rFonts w:ascii="Times New Roman" w:hAnsi="Times New Roman" w:eastAsia="Times New Roman" w:cs="Times New Roman"/>
          <w:noProof w:val="0"/>
          <w:sz w:val="24"/>
          <w:szCs w:val="24"/>
          <w:lang w:val="en-US"/>
        </w:rPr>
        <w:t>conventions of the academic essay</w:t>
      </w:r>
      <w:r w:rsidRPr="745201B6" w:rsidR="3286FB13">
        <w:rPr>
          <w:rFonts w:ascii="Times New Roman" w:hAnsi="Times New Roman" w:eastAsia="Times New Roman" w:cs="Times New Roman"/>
          <w:noProof w:val="0"/>
          <w:sz w:val="24"/>
          <w:szCs w:val="24"/>
          <w:lang w:val="en-US"/>
        </w:rPr>
        <w:t xml:space="preserve"> or the critical analytic essay.</w:t>
      </w:r>
      <w:r w:rsidRPr="745201B6" w:rsidR="72367303">
        <w:rPr>
          <w:rFonts w:ascii="Times New Roman" w:hAnsi="Times New Roman" w:eastAsia="Times New Roman" w:cs="Times New Roman"/>
          <w:noProof w:val="0"/>
          <w:sz w:val="24"/>
          <w:szCs w:val="24"/>
          <w:lang w:val="en-US"/>
        </w:rPr>
        <w:t xml:space="preserve"> </w:t>
      </w:r>
      <w:r w:rsidRPr="745201B6" w:rsidR="33918DD2">
        <w:rPr>
          <w:rFonts w:ascii="Times New Roman" w:hAnsi="Times New Roman" w:eastAsia="Times New Roman" w:cs="Times New Roman"/>
          <w:noProof w:val="0"/>
          <w:sz w:val="24"/>
          <w:szCs w:val="24"/>
          <w:lang w:val="en-US"/>
        </w:rPr>
        <w:t xml:space="preserve">By allowing </w:t>
      </w:r>
      <w:r w:rsidRPr="745201B6" w:rsidR="33918DD2">
        <w:rPr>
          <w:rFonts w:ascii="Times New Roman" w:hAnsi="Times New Roman" w:eastAsia="Times New Roman" w:cs="Times New Roman"/>
          <w:noProof w:val="0"/>
          <w:sz w:val="24"/>
          <w:szCs w:val="24"/>
          <w:lang w:val="en-US"/>
        </w:rPr>
        <w:t xml:space="preserve">a </w:t>
      </w:r>
      <w:r w:rsidRPr="745201B6" w:rsidR="72401B66">
        <w:rPr>
          <w:rFonts w:ascii="Times New Roman" w:hAnsi="Times New Roman" w:eastAsia="Times New Roman" w:cs="Times New Roman"/>
          <w:noProof w:val="0"/>
          <w:sz w:val="24"/>
          <w:szCs w:val="24"/>
          <w:lang w:val="en-US"/>
        </w:rPr>
        <w:t>first-person</w:t>
      </w:r>
      <w:r w:rsidRPr="745201B6" w:rsidR="33918DD2">
        <w:rPr>
          <w:rFonts w:ascii="Times New Roman" w:hAnsi="Times New Roman" w:eastAsia="Times New Roman" w:cs="Times New Roman"/>
          <w:noProof w:val="0"/>
          <w:sz w:val="24"/>
          <w:szCs w:val="24"/>
          <w:lang w:val="en-US"/>
        </w:rPr>
        <w:t xml:space="preserve"> voice </w:t>
      </w:r>
      <w:r w:rsidRPr="745201B6" w:rsidR="7E8B1AC9">
        <w:rPr>
          <w:rFonts w:ascii="Times New Roman" w:hAnsi="Times New Roman" w:eastAsia="Times New Roman" w:cs="Times New Roman"/>
          <w:noProof w:val="0"/>
          <w:sz w:val="24"/>
          <w:szCs w:val="24"/>
          <w:lang w:val="en-US"/>
        </w:rPr>
        <w:t xml:space="preserve">to lead a prose essay and </w:t>
      </w:r>
      <w:r w:rsidRPr="745201B6" w:rsidR="33918DD2">
        <w:rPr>
          <w:rFonts w:ascii="Times New Roman" w:hAnsi="Times New Roman" w:eastAsia="Times New Roman" w:cs="Times New Roman"/>
          <w:noProof w:val="0"/>
          <w:sz w:val="24"/>
          <w:szCs w:val="24"/>
          <w:lang w:val="en-US"/>
        </w:rPr>
        <w:t xml:space="preserve">to write speculatively around a theme the relation to the poetry is kept alive, that is resonant and lively, and there is no risk of offering a </w:t>
      </w:r>
      <w:r w:rsidRPr="745201B6" w:rsidR="3647C36F">
        <w:rPr>
          <w:rFonts w:ascii="Times New Roman" w:hAnsi="Times New Roman" w:eastAsia="Times New Roman" w:cs="Times New Roman"/>
          <w:noProof w:val="0"/>
          <w:sz w:val="24"/>
          <w:szCs w:val="24"/>
          <w:lang w:val="en-US"/>
        </w:rPr>
        <w:t>reductive</w:t>
      </w:r>
      <w:r w:rsidRPr="745201B6" w:rsidR="33918DD2">
        <w:rPr>
          <w:rFonts w:ascii="Times New Roman" w:hAnsi="Times New Roman" w:eastAsia="Times New Roman" w:cs="Times New Roman"/>
          <w:noProof w:val="0"/>
          <w:sz w:val="24"/>
          <w:szCs w:val="24"/>
          <w:lang w:val="en-US"/>
        </w:rPr>
        <w:t xml:space="preserve"> or </w:t>
      </w:r>
      <w:r w:rsidRPr="745201B6" w:rsidR="64804187">
        <w:rPr>
          <w:rFonts w:ascii="Times New Roman" w:hAnsi="Times New Roman" w:eastAsia="Times New Roman" w:cs="Times New Roman"/>
          <w:noProof w:val="0"/>
          <w:sz w:val="24"/>
          <w:szCs w:val="24"/>
          <w:lang w:val="en-US"/>
        </w:rPr>
        <w:t>deterministic</w:t>
      </w:r>
      <w:r w:rsidRPr="745201B6" w:rsidR="33918DD2">
        <w:rPr>
          <w:rFonts w:ascii="Times New Roman" w:hAnsi="Times New Roman" w:eastAsia="Times New Roman" w:cs="Times New Roman"/>
          <w:noProof w:val="0"/>
          <w:sz w:val="24"/>
          <w:szCs w:val="24"/>
          <w:lang w:val="en-US"/>
        </w:rPr>
        <w:t xml:space="preserve"> a</w:t>
      </w:r>
      <w:r w:rsidRPr="745201B6" w:rsidR="418F8A2F">
        <w:rPr>
          <w:rFonts w:ascii="Times New Roman" w:hAnsi="Times New Roman" w:eastAsia="Times New Roman" w:cs="Times New Roman"/>
          <w:noProof w:val="0"/>
          <w:sz w:val="24"/>
          <w:szCs w:val="24"/>
          <w:lang w:val="en-US"/>
        </w:rPr>
        <w:t xml:space="preserve">ccount of a living </w:t>
      </w:r>
      <w:r w:rsidRPr="745201B6" w:rsidR="56EC4FA0">
        <w:rPr>
          <w:rFonts w:ascii="Times New Roman" w:hAnsi="Times New Roman" w:eastAsia="Times New Roman" w:cs="Times New Roman"/>
          <w:noProof w:val="0"/>
          <w:sz w:val="24"/>
          <w:szCs w:val="24"/>
          <w:lang w:val="en-US"/>
        </w:rPr>
        <w:t>creative</w:t>
      </w:r>
      <w:r w:rsidRPr="745201B6" w:rsidR="418F8A2F">
        <w:rPr>
          <w:rFonts w:ascii="Times New Roman" w:hAnsi="Times New Roman" w:eastAsia="Times New Roman" w:cs="Times New Roman"/>
          <w:noProof w:val="0"/>
          <w:sz w:val="24"/>
          <w:szCs w:val="24"/>
          <w:lang w:val="en-US"/>
        </w:rPr>
        <w:t xml:space="preserve"> practice. </w:t>
      </w:r>
      <w:r w:rsidRPr="745201B6" w:rsidR="458860A3">
        <w:rPr>
          <w:rFonts w:ascii="Times New Roman" w:hAnsi="Times New Roman" w:eastAsia="Times New Roman" w:cs="Times New Roman"/>
          <w:noProof w:val="0"/>
          <w:sz w:val="24"/>
          <w:szCs w:val="24"/>
          <w:lang w:val="en-US"/>
        </w:rPr>
        <w:t xml:space="preserve">This is an emerging approach to research mostly found in creative practice-based arts and </w:t>
      </w:r>
      <w:r w:rsidRPr="745201B6" w:rsidR="40330D50">
        <w:rPr>
          <w:rFonts w:ascii="Times New Roman" w:hAnsi="Times New Roman" w:eastAsia="Times New Roman" w:cs="Times New Roman"/>
          <w:noProof w:val="0"/>
          <w:sz w:val="24"/>
          <w:szCs w:val="24"/>
          <w:lang w:val="en-US"/>
        </w:rPr>
        <w:t>humanities,</w:t>
      </w:r>
      <w:r w:rsidRPr="745201B6" w:rsidR="458860A3">
        <w:rPr>
          <w:rFonts w:ascii="Times New Roman" w:hAnsi="Times New Roman" w:eastAsia="Times New Roman" w:cs="Times New Roman"/>
          <w:noProof w:val="0"/>
          <w:sz w:val="24"/>
          <w:szCs w:val="24"/>
          <w:lang w:val="en-US"/>
        </w:rPr>
        <w:t xml:space="preserve"> for example in the idea and practic</w:t>
      </w:r>
      <w:r w:rsidRPr="745201B6" w:rsidR="0846E4BD">
        <w:rPr>
          <w:rFonts w:ascii="Times New Roman" w:hAnsi="Times New Roman" w:eastAsia="Times New Roman" w:cs="Times New Roman"/>
          <w:noProof w:val="0"/>
          <w:sz w:val="24"/>
          <w:szCs w:val="24"/>
          <w:lang w:val="en-US"/>
        </w:rPr>
        <w:t xml:space="preserve">e of creative criticism </w:t>
      </w:r>
      <w:r w:rsidRPr="745201B6" w:rsidR="375B95FC">
        <w:rPr>
          <w:rFonts w:ascii="Times New Roman" w:hAnsi="Times New Roman" w:eastAsia="Times New Roman" w:cs="Times New Roman"/>
          <w:noProof w:val="0"/>
          <w:sz w:val="24"/>
          <w:szCs w:val="24"/>
          <w:lang w:val="en-US"/>
        </w:rPr>
        <w:t xml:space="preserve">in </w:t>
      </w:r>
      <w:r w:rsidRPr="745201B6" w:rsidR="0846E4BD">
        <w:rPr>
          <w:rFonts w:ascii="Times New Roman" w:hAnsi="Times New Roman" w:eastAsia="Times New Roman" w:cs="Times New Roman"/>
          <w:i w:val="1"/>
          <w:iCs w:val="1"/>
          <w:noProof w:val="0"/>
          <w:sz w:val="24"/>
          <w:szCs w:val="24"/>
          <w:lang w:val="en-US"/>
        </w:rPr>
        <w:t>Creative Criticism</w:t>
      </w:r>
      <w:r w:rsidRPr="745201B6" w:rsidR="56B3F8E6">
        <w:rPr>
          <w:rFonts w:ascii="Times New Roman" w:hAnsi="Times New Roman" w:eastAsia="Times New Roman" w:cs="Times New Roman"/>
          <w:i w:val="1"/>
          <w:iCs w:val="1"/>
          <w:noProof w:val="0"/>
          <w:sz w:val="24"/>
          <w:szCs w:val="24"/>
          <w:lang w:val="en-US"/>
        </w:rPr>
        <w:t xml:space="preserve"> </w:t>
      </w:r>
      <w:r w:rsidRPr="745201B6" w:rsidR="56B3F8E6">
        <w:rPr>
          <w:rFonts w:ascii="Times New Roman" w:hAnsi="Times New Roman" w:eastAsia="Times New Roman" w:cs="Times New Roman"/>
          <w:i w:val="0"/>
          <w:iCs w:val="0"/>
          <w:noProof w:val="0"/>
          <w:sz w:val="24"/>
          <w:szCs w:val="24"/>
          <w:lang w:val="en-US"/>
        </w:rPr>
        <w:t>(</w:t>
      </w:r>
      <w:r w:rsidRPr="745201B6" w:rsidR="3E777197">
        <w:rPr>
          <w:rFonts w:ascii="Times New Roman" w:hAnsi="Times New Roman" w:eastAsia="Times New Roman" w:cs="Times New Roman"/>
          <w:i w:val="0"/>
          <w:iCs w:val="0"/>
          <w:noProof w:val="0"/>
          <w:sz w:val="24"/>
          <w:szCs w:val="24"/>
          <w:lang w:val="en-US"/>
        </w:rPr>
        <w:t>Benson and Connors</w:t>
      </w:r>
      <w:r w:rsidRPr="745201B6" w:rsidR="0846E4BD">
        <w:rPr>
          <w:rFonts w:ascii="Times New Roman" w:hAnsi="Times New Roman" w:eastAsia="Times New Roman" w:cs="Times New Roman"/>
          <w:noProof w:val="0"/>
          <w:sz w:val="24"/>
          <w:szCs w:val="24"/>
          <w:lang w:val="en-US"/>
        </w:rPr>
        <w:t xml:space="preserve">, </w:t>
      </w:r>
      <w:r w:rsidRPr="745201B6" w:rsidR="3A98B33D">
        <w:rPr>
          <w:rFonts w:ascii="Times New Roman" w:hAnsi="Times New Roman" w:eastAsia="Times New Roman" w:cs="Times New Roman"/>
          <w:noProof w:val="0"/>
          <w:sz w:val="24"/>
          <w:szCs w:val="24"/>
          <w:lang w:val="en-US"/>
        </w:rPr>
        <w:t>2014</w:t>
      </w:r>
      <w:r w:rsidRPr="745201B6" w:rsidR="0846E4BD">
        <w:rPr>
          <w:rFonts w:ascii="Times New Roman" w:hAnsi="Times New Roman" w:eastAsia="Times New Roman" w:cs="Times New Roman"/>
          <w:noProof w:val="0"/>
          <w:sz w:val="24"/>
          <w:szCs w:val="24"/>
          <w:lang w:val="en-US"/>
        </w:rPr>
        <w:t>)</w:t>
      </w:r>
      <w:r w:rsidRPr="745201B6" w:rsidR="0846E4BD">
        <w:rPr>
          <w:rFonts w:ascii="Times New Roman" w:hAnsi="Times New Roman" w:eastAsia="Times New Roman" w:cs="Times New Roman"/>
          <w:noProof w:val="0"/>
          <w:sz w:val="24"/>
          <w:szCs w:val="24"/>
          <w:lang w:val="en-US"/>
        </w:rPr>
        <w:t xml:space="preserve">. The </w:t>
      </w:r>
      <w:r w:rsidRPr="745201B6" w:rsidR="0846E4BD">
        <w:rPr>
          <w:rFonts w:ascii="Times New Roman" w:hAnsi="Times New Roman" w:eastAsia="Times New Roman" w:cs="Times New Roman"/>
          <w:noProof w:val="0"/>
          <w:sz w:val="24"/>
          <w:szCs w:val="24"/>
          <w:lang w:val="en-US"/>
        </w:rPr>
        <w:t>essay is returned to it</w:t>
      </w:r>
      <w:r w:rsidRPr="745201B6" w:rsidR="22FA9CEE">
        <w:rPr>
          <w:rFonts w:ascii="Times New Roman" w:hAnsi="Times New Roman" w:eastAsia="Times New Roman" w:cs="Times New Roman"/>
          <w:noProof w:val="0"/>
          <w:sz w:val="24"/>
          <w:szCs w:val="24"/>
          <w:lang w:val="en-US"/>
        </w:rPr>
        <w:t xml:space="preserve">s original literary purpose as a form of speculation and exploration. The </w:t>
      </w:r>
      <w:r w:rsidRPr="745201B6" w:rsidR="5350D566">
        <w:rPr>
          <w:rFonts w:ascii="Times New Roman" w:hAnsi="Times New Roman" w:eastAsia="Times New Roman" w:cs="Times New Roman"/>
          <w:noProof w:val="0"/>
          <w:sz w:val="24"/>
          <w:szCs w:val="24"/>
          <w:lang w:val="en-US"/>
        </w:rPr>
        <w:t xml:space="preserve">term </w:t>
      </w:r>
      <w:r w:rsidRPr="745201B6" w:rsidR="22FA9CEE">
        <w:rPr>
          <w:rFonts w:ascii="Times New Roman" w:hAnsi="Times New Roman" w:eastAsia="Times New Roman" w:cs="Times New Roman"/>
          <w:noProof w:val="0"/>
          <w:sz w:val="24"/>
          <w:szCs w:val="24"/>
          <w:lang w:val="en-US"/>
        </w:rPr>
        <w:t>is returned to a ve</w:t>
      </w:r>
      <w:r w:rsidRPr="745201B6" w:rsidR="63BFD51E">
        <w:rPr>
          <w:rFonts w:ascii="Times New Roman" w:hAnsi="Times New Roman" w:eastAsia="Times New Roman" w:cs="Times New Roman"/>
          <w:noProof w:val="0"/>
          <w:sz w:val="24"/>
          <w:szCs w:val="24"/>
          <w:lang w:val="en-US"/>
        </w:rPr>
        <w:t>rb again and not a static noun.</w:t>
      </w:r>
      <w:r w:rsidRPr="745201B6" w:rsidR="458860A3">
        <w:rPr>
          <w:rFonts w:ascii="Times New Roman" w:hAnsi="Times New Roman" w:eastAsia="Times New Roman" w:cs="Times New Roman"/>
          <w:noProof w:val="0"/>
          <w:sz w:val="24"/>
          <w:szCs w:val="24"/>
          <w:lang w:val="en-US"/>
        </w:rPr>
        <w:t xml:space="preserve"> </w:t>
      </w:r>
      <w:r w:rsidRPr="745201B6" w:rsidR="2048E230">
        <w:rPr>
          <w:rFonts w:ascii="Times New Roman" w:hAnsi="Times New Roman" w:eastAsia="Times New Roman" w:cs="Times New Roman"/>
          <w:noProof w:val="0"/>
          <w:sz w:val="24"/>
          <w:szCs w:val="24"/>
          <w:lang w:val="en-US"/>
        </w:rPr>
        <w:t xml:space="preserve">By </w:t>
      </w:r>
      <w:r w:rsidRPr="745201B6" w:rsidR="418F8A2F">
        <w:rPr>
          <w:rFonts w:ascii="Times New Roman" w:hAnsi="Times New Roman" w:eastAsia="Times New Roman" w:cs="Times New Roman"/>
          <w:noProof w:val="0"/>
          <w:sz w:val="24"/>
          <w:szCs w:val="24"/>
          <w:lang w:val="en-US"/>
        </w:rPr>
        <w:t>valu</w:t>
      </w:r>
      <w:r w:rsidRPr="745201B6" w:rsidR="11E41F6B">
        <w:rPr>
          <w:rFonts w:ascii="Times New Roman" w:hAnsi="Times New Roman" w:eastAsia="Times New Roman" w:cs="Times New Roman"/>
          <w:noProof w:val="0"/>
          <w:sz w:val="24"/>
          <w:szCs w:val="24"/>
          <w:lang w:val="en-US"/>
        </w:rPr>
        <w:t>ing</w:t>
      </w:r>
      <w:r w:rsidRPr="745201B6" w:rsidR="2BD4A3C1">
        <w:rPr>
          <w:rFonts w:ascii="Times New Roman" w:hAnsi="Times New Roman" w:eastAsia="Times New Roman" w:cs="Times New Roman"/>
          <w:noProof w:val="0"/>
          <w:sz w:val="24"/>
          <w:szCs w:val="24"/>
          <w:lang w:val="en-US"/>
        </w:rPr>
        <w:t xml:space="preserve"> </w:t>
      </w:r>
      <w:r w:rsidRPr="745201B6" w:rsidR="2A53F18F">
        <w:rPr>
          <w:rFonts w:ascii="Times New Roman" w:hAnsi="Times New Roman" w:eastAsia="Times New Roman" w:cs="Times New Roman"/>
          <w:noProof w:val="0"/>
          <w:sz w:val="24"/>
          <w:szCs w:val="24"/>
          <w:lang w:val="en-US"/>
        </w:rPr>
        <w:t xml:space="preserve">such </w:t>
      </w:r>
      <w:r w:rsidRPr="745201B6" w:rsidR="2BD4A3C1">
        <w:rPr>
          <w:rFonts w:ascii="Times New Roman" w:hAnsi="Times New Roman" w:eastAsia="Times New Roman" w:cs="Times New Roman"/>
          <w:noProof w:val="0"/>
          <w:sz w:val="24"/>
          <w:szCs w:val="24"/>
          <w:lang w:val="en-US"/>
        </w:rPr>
        <w:t>writing</w:t>
      </w:r>
      <w:r w:rsidRPr="745201B6" w:rsidR="0726B7DA">
        <w:rPr>
          <w:rFonts w:ascii="Times New Roman" w:hAnsi="Times New Roman" w:eastAsia="Times New Roman" w:cs="Times New Roman"/>
          <w:noProof w:val="0"/>
          <w:sz w:val="24"/>
          <w:szCs w:val="24"/>
          <w:lang w:val="en-US"/>
        </w:rPr>
        <w:t xml:space="preserve">, we try </w:t>
      </w:r>
      <w:r w:rsidRPr="745201B6" w:rsidR="418F8A2F">
        <w:rPr>
          <w:rFonts w:ascii="Times New Roman" w:hAnsi="Times New Roman" w:eastAsia="Times New Roman" w:cs="Times New Roman"/>
          <w:noProof w:val="0"/>
          <w:sz w:val="24"/>
          <w:szCs w:val="24"/>
          <w:lang w:val="en-US"/>
        </w:rPr>
        <w:t xml:space="preserve">to </w:t>
      </w:r>
      <w:r w:rsidRPr="745201B6" w:rsidR="3F72C0DB">
        <w:rPr>
          <w:rFonts w:ascii="Times New Roman" w:hAnsi="Times New Roman" w:eastAsia="Times New Roman" w:cs="Times New Roman"/>
          <w:noProof w:val="0"/>
          <w:sz w:val="24"/>
          <w:szCs w:val="24"/>
          <w:lang w:val="en-US"/>
        </w:rPr>
        <w:t>avoid</w:t>
      </w:r>
      <w:r w:rsidRPr="745201B6" w:rsidR="418F8A2F">
        <w:rPr>
          <w:rFonts w:ascii="Times New Roman" w:hAnsi="Times New Roman" w:eastAsia="Times New Roman" w:cs="Times New Roman"/>
          <w:noProof w:val="0"/>
          <w:sz w:val="24"/>
          <w:szCs w:val="24"/>
          <w:lang w:val="en-US"/>
        </w:rPr>
        <w:t xml:space="preserve"> the </w:t>
      </w:r>
      <w:r w:rsidRPr="745201B6" w:rsidR="56F550D6">
        <w:rPr>
          <w:rFonts w:ascii="Times New Roman" w:hAnsi="Times New Roman" w:eastAsia="Times New Roman" w:cs="Times New Roman"/>
          <w:noProof w:val="0"/>
          <w:sz w:val="24"/>
          <w:szCs w:val="24"/>
          <w:lang w:val="en-US"/>
        </w:rPr>
        <w:t>capture</w:t>
      </w:r>
      <w:r w:rsidRPr="745201B6" w:rsidR="418F8A2F">
        <w:rPr>
          <w:rFonts w:ascii="Times New Roman" w:hAnsi="Times New Roman" w:eastAsia="Times New Roman" w:cs="Times New Roman"/>
          <w:noProof w:val="0"/>
          <w:sz w:val="24"/>
          <w:szCs w:val="24"/>
          <w:lang w:val="en-US"/>
        </w:rPr>
        <w:t xml:space="preserve"> of </w:t>
      </w:r>
      <w:r w:rsidRPr="745201B6" w:rsidR="7A41E93D">
        <w:rPr>
          <w:rFonts w:ascii="Times New Roman" w:hAnsi="Times New Roman" w:eastAsia="Times New Roman" w:cs="Times New Roman"/>
          <w:noProof w:val="0"/>
          <w:sz w:val="24"/>
          <w:szCs w:val="24"/>
          <w:lang w:val="en-US"/>
        </w:rPr>
        <w:t>thought and interiority</w:t>
      </w:r>
      <w:r w:rsidRPr="745201B6" w:rsidR="418F8A2F">
        <w:rPr>
          <w:rFonts w:ascii="Times New Roman" w:hAnsi="Times New Roman" w:eastAsia="Times New Roman" w:cs="Times New Roman"/>
          <w:noProof w:val="0"/>
          <w:sz w:val="24"/>
          <w:szCs w:val="24"/>
          <w:lang w:val="en-US"/>
        </w:rPr>
        <w:t xml:space="preserve"> as </w:t>
      </w:r>
      <w:r w:rsidRPr="745201B6" w:rsidR="21FD6090">
        <w:rPr>
          <w:rFonts w:ascii="Times New Roman" w:hAnsi="Times New Roman" w:eastAsia="Times New Roman" w:cs="Times New Roman"/>
          <w:noProof w:val="0"/>
          <w:sz w:val="24"/>
          <w:szCs w:val="24"/>
          <w:lang w:val="en-US"/>
        </w:rPr>
        <w:t>cultural</w:t>
      </w:r>
      <w:r w:rsidRPr="745201B6" w:rsidR="418F8A2F">
        <w:rPr>
          <w:rFonts w:ascii="Times New Roman" w:hAnsi="Times New Roman" w:eastAsia="Times New Roman" w:cs="Times New Roman"/>
          <w:noProof w:val="0"/>
          <w:sz w:val="24"/>
          <w:szCs w:val="24"/>
          <w:lang w:val="en-US"/>
        </w:rPr>
        <w:t xml:space="preserve"> capital </w:t>
      </w:r>
      <w:r w:rsidRPr="745201B6" w:rsidR="79040CD5">
        <w:rPr>
          <w:rFonts w:ascii="Times New Roman" w:hAnsi="Times New Roman" w:eastAsia="Times New Roman" w:cs="Times New Roman"/>
          <w:noProof w:val="0"/>
          <w:sz w:val="24"/>
          <w:szCs w:val="24"/>
          <w:lang w:val="en-US"/>
        </w:rPr>
        <w:t xml:space="preserve">and instead, </w:t>
      </w:r>
      <w:r w:rsidRPr="745201B6" w:rsidR="418F8A2F">
        <w:rPr>
          <w:rFonts w:ascii="Times New Roman" w:hAnsi="Times New Roman" w:eastAsia="Times New Roman" w:cs="Times New Roman"/>
          <w:noProof w:val="0"/>
          <w:sz w:val="24"/>
          <w:szCs w:val="24"/>
          <w:lang w:val="en-US"/>
        </w:rPr>
        <w:t>offer its vibrancy to readers as recognition of</w:t>
      </w:r>
      <w:r w:rsidRPr="745201B6" w:rsidR="623D1796">
        <w:rPr>
          <w:rFonts w:ascii="Times New Roman" w:hAnsi="Times New Roman" w:eastAsia="Times New Roman" w:cs="Times New Roman"/>
          <w:noProof w:val="0"/>
          <w:sz w:val="24"/>
          <w:szCs w:val="24"/>
          <w:lang w:val="en-US"/>
        </w:rPr>
        <w:t xml:space="preserve"> the living processes which inform creative thought and poet</w:t>
      </w:r>
      <w:r w:rsidRPr="745201B6" w:rsidR="13B95F9A">
        <w:rPr>
          <w:rFonts w:ascii="Times New Roman" w:hAnsi="Times New Roman" w:eastAsia="Times New Roman" w:cs="Times New Roman"/>
          <w:noProof w:val="0"/>
          <w:sz w:val="24"/>
          <w:szCs w:val="24"/>
          <w:lang w:val="en-US"/>
        </w:rPr>
        <w:t>ic</w:t>
      </w:r>
      <w:r w:rsidRPr="745201B6" w:rsidR="623D1796">
        <w:rPr>
          <w:rFonts w:ascii="Times New Roman" w:hAnsi="Times New Roman" w:eastAsia="Times New Roman" w:cs="Times New Roman"/>
          <w:noProof w:val="0"/>
          <w:sz w:val="24"/>
          <w:szCs w:val="24"/>
          <w:lang w:val="en-US"/>
        </w:rPr>
        <w:t xml:space="preserve"> expression.</w:t>
      </w:r>
      <w:r w:rsidRPr="745201B6" w:rsidR="12D4D898">
        <w:rPr>
          <w:rFonts w:ascii="Times New Roman" w:hAnsi="Times New Roman" w:eastAsia="Times New Roman" w:cs="Times New Roman"/>
          <w:noProof w:val="0"/>
          <w:sz w:val="24"/>
          <w:szCs w:val="24"/>
          <w:lang w:val="en-US"/>
        </w:rPr>
        <w:t xml:space="preserve"> </w:t>
      </w:r>
    </w:p>
    <w:p w:rsidR="1D86A4DF" w:rsidP="745201B6" w:rsidRDefault="1D86A4DF" w14:paraId="34883791" w14:textId="5F8C30C7">
      <w:pPr>
        <w:widowControl w:val="0"/>
        <w:spacing w:line="480" w:lineRule="auto"/>
        <w:ind w:firstLine="0"/>
        <w:rPr>
          <w:rFonts w:ascii="Times New Roman" w:hAnsi="Times New Roman" w:eastAsia="Times New Roman" w:cs="Times New Roman"/>
          <w:noProof w:val="0"/>
          <w:sz w:val="24"/>
          <w:szCs w:val="24"/>
          <w:lang w:val="en-US"/>
        </w:rPr>
      </w:pPr>
      <w:r w:rsidRPr="745201B6" w:rsidR="528E3A51">
        <w:rPr>
          <w:rFonts w:ascii="Times New Roman" w:hAnsi="Times New Roman" w:eastAsia="Times New Roman" w:cs="Times New Roman"/>
          <w:noProof w:val="0"/>
          <w:sz w:val="24"/>
          <w:szCs w:val="24"/>
          <w:lang w:val="en-US"/>
        </w:rPr>
        <w:t>All four essays included here take a lyric approach to writing about their rela</w:t>
      </w:r>
      <w:r w:rsidRPr="745201B6" w:rsidR="3966D0AD">
        <w:rPr>
          <w:rFonts w:ascii="Times New Roman" w:hAnsi="Times New Roman" w:eastAsia="Times New Roman" w:cs="Times New Roman"/>
          <w:noProof w:val="0"/>
          <w:sz w:val="24"/>
          <w:szCs w:val="24"/>
          <w:lang w:val="en-US"/>
        </w:rPr>
        <w:t xml:space="preserve">tionship to the port city and to poetry as well as the reading itself. In </w:t>
      </w:r>
      <w:r w:rsidRPr="745201B6" w:rsidR="3966D0AD">
        <w:rPr>
          <w:rFonts w:ascii="Times New Roman" w:hAnsi="Times New Roman" w:eastAsia="Times New Roman" w:cs="Times New Roman"/>
          <w:i w:val="1"/>
          <w:iCs w:val="1"/>
          <w:noProof w:val="0"/>
          <w:sz w:val="24"/>
          <w:szCs w:val="24"/>
          <w:lang w:val="en-US"/>
        </w:rPr>
        <w:t>Oglet</w:t>
      </w:r>
      <w:r w:rsidRPr="745201B6" w:rsidR="220ECF4C">
        <w:rPr>
          <w:rFonts w:ascii="Times New Roman" w:hAnsi="Times New Roman" w:eastAsia="Times New Roman" w:cs="Times New Roman"/>
          <w:i w:val="0"/>
          <w:iCs w:val="0"/>
          <w:noProof w:val="0"/>
          <w:sz w:val="24"/>
          <w:szCs w:val="24"/>
          <w:lang w:val="en-US"/>
        </w:rPr>
        <w:t>,</w:t>
      </w:r>
      <w:r w:rsidRPr="745201B6" w:rsidR="3966D0AD">
        <w:rPr>
          <w:rFonts w:ascii="Times New Roman" w:hAnsi="Times New Roman" w:eastAsia="Times New Roman" w:cs="Times New Roman"/>
          <w:noProof w:val="0"/>
          <w:sz w:val="24"/>
          <w:szCs w:val="24"/>
          <w:lang w:val="en-US"/>
        </w:rPr>
        <w:t xml:space="preserve"> </w:t>
      </w:r>
      <w:r w:rsidRPr="745201B6" w:rsidR="3966D0AD">
        <w:rPr>
          <w:rFonts w:ascii="Times New Roman" w:hAnsi="Times New Roman" w:eastAsia="Times New Roman" w:cs="Times New Roman"/>
          <w:noProof w:val="0"/>
          <w:sz w:val="24"/>
          <w:szCs w:val="24"/>
          <w:lang w:val="en-US"/>
        </w:rPr>
        <w:t>Quiery</w:t>
      </w:r>
      <w:r w:rsidRPr="745201B6" w:rsidR="3966D0AD">
        <w:rPr>
          <w:rFonts w:ascii="Times New Roman" w:hAnsi="Times New Roman" w:eastAsia="Times New Roman" w:cs="Times New Roman"/>
          <w:noProof w:val="0"/>
          <w:sz w:val="24"/>
          <w:szCs w:val="24"/>
          <w:lang w:val="en-US"/>
        </w:rPr>
        <w:t xml:space="preserve"> situates his reflections in the landscape of the threatened shoreline itself</w:t>
      </w:r>
      <w:r w:rsidRPr="745201B6" w:rsidR="1726D69C">
        <w:rPr>
          <w:rFonts w:ascii="Times New Roman" w:hAnsi="Times New Roman" w:eastAsia="Times New Roman" w:cs="Times New Roman"/>
          <w:noProof w:val="0"/>
          <w:sz w:val="24"/>
          <w:szCs w:val="24"/>
          <w:lang w:val="en-US"/>
        </w:rPr>
        <w:t xml:space="preserve">, </w:t>
      </w:r>
      <w:r w:rsidRPr="745201B6" w:rsidR="72E55057">
        <w:rPr>
          <w:rFonts w:ascii="Times New Roman" w:hAnsi="Times New Roman" w:eastAsia="Times New Roman" w:cs="Times New Roman"/>
          <w:noProof w:val="0"/>
          <w:sz w:val="24"/>
          <w:szCs w:val="24"/>
          <w:lang w:val="en-US"/>
        </w:rPr>
        <w:t>beginning</w:t>
      </w:r>
      <w:r w:rsidRPr="745201B6" w:rsidR="1726D69C">
        <w:rPr>
          <w:rFonts w:ascii="Times New Roman" w:hAnsi="Times New Roman" w:eastAsia="Times New Roman" w:cs="Times New Roman"/>
          <w:noProof w:val="0"/>
          <w:sz w:val="24"/>
          <w:szCs w:val="24"/>
          <w:lang w:val="en-US"/>
        </w:rPr>
        <w:t xml:space="preserve"> with lines from Hopkins which value </w:t>
      </w:r>
      <w:r w:rsidRPr="745201B6" w:rsidR="365732CE">
        <w:rPr>
          <w:rFonts w:ascii="Times New Roman" w:hAnsi="Times New Roman" w:eastAsia="Times New Roman" w:cs="Times New Roman"/>
          <w:noProof w:val="0"/>
          <w:sz w:val="24"/>
          <w:szCs w:val="24"/>
          <w:lang w:val="en-US"/>
        </w:rPr>
        <w:t>diversity</w:t>
      </w:r>
      <w:r w:rsidRPr="745201B6" w:rsidR="1726D69C">
        <w:rPr>
          <w:rFonts w:ascii="Times New Roman" w:hAnsi="Times New Roman" w:eastAsia="Times New Roman" w:cs="Times New Roman"/>
          <w:noProof w:val="0"/>
          <w:sz w:val="24"/>
          <w:szCs w:val="24"/>
          <w:lang w:val="en-US"/>
        </w:rPr>
        <w:t>, the experience of silence an</w:t>
      </w:r>
      <w:r w:rsidRPr="745201B6" w:rsidR="226C89E9">
        <w:rPr>
          <w:rFonts w:ascii="Times New Roman" w:hAnsi="Times New Roman" w:eastAsia="Times New Roman" w:cs="Times New Roman"/>
          <w:noProof w:val="0"/>
          <w:sz w:val="24"/>
          <w:szCs w:val="24"/>
          <w:lang w:val="en-US"/>
        </w:rPr>
        <w:t xml:space="preserve">d contemplation; a connections with the non-material however that is </w:t>
      </w:r>
      <w:r w:rsidRPr="745201B6" w:rsidR="6E22DDBD">
        <w:rPr>
          <w:rFonts w:ascii="Times New Roman" w:hAnsi="Times New Roman" w:eastAsia="Times New Roman" w:cs="Times New Roman"/>
          <w:noProof w:val="0"/>
          <w:sz w:val="24"/>
          <w:szCs w:val="24"/>
          <w:lang w:val="en-US"/>
        </w:rPr>
        <w:t>conceived</w:t>
      </w:r>
      <w:r w:rsidRPr="745201B6" w:rsidR="226C89E9">
        <w:rPr>
          <w:rFonts w:ascii="Times New Roman" w:hAnsi="Times New Roman" w:eastAsia="Times New Roman" w:cs="Times New Roman"/>
          <w:noProof w:val="0"/>
          <w:sz w:val="24"/>
          <w:szCs w:val="24"/>
          <w:lang w:val="en-US"/>
        </w:rPr>
        <w:t xml:space="preserve"> and a desire to protect the diversity of the </w:t>
      </w:r>
      <w:r w:rsidRPr="745201B6" w:rsidR="6AF35934">
        <w:rPr>
          <w:rFonts w:ascii="Times New Roman" w:hAnsi="Times New Roman" w:eastAsia="Times New Roman" w:cs="Times New Roman"/>
          <w:noProof w:val="0"/>
          <w:sz w:val="24"/>
          <w:szCs w:val="24"/>
          <w:lang w:val="en-US"/>
        </w:rPr>
        <w:t>edgelands</w:t>
      </w:r>
      <w:r w:rsidRPr="745201B6" w:rsidR="226C89E9">
        <w:rPr>
          <w:rFonts w:ascii="Times New Roman" w:hAnsi="Times New Roman" w:eastAsia="Times New Roman" w:cs="Times New Roman"/>
          <w:noProof w:val="0"/>
          <w:sz w:val="24"/>
          <w:szCs w:val="24"/>
          <w:lang w:val="en-US"/>
        </w:rPr>
        <w:t xml:space="preserve"> resonates as a desire to also protect </w:t>
      </w:r>
      <w:r w:rsidRPr="745201B6" w:rsidR="173EB5DB">
        <w:rPr>
          <w:rFonts w:ascii="Times New Roman" w:hAnsi="Times New Roman" w:eastAsia="Times New Roman" w:cs="Times New Roman"/>
          <w:noProof w:val="0"/>
          <w:sz w:val="24"/>
          <w:szCs w:val="24"/>
          <w:lang w:val="en-US"/>
        </w:rPr>
        <w:t xml:space="preserve">precious spaces within human </w:t>
      </w:r>
      <w:r w:rsidRPr="745201B6" w:rsidR="3EE6B4C9">
        <w:rPr>
          <w:rFonts w:ascii="Times New Roman" w:hAnsi="Times New Roman" w:eastAsia="Times New Roman" w:cs="Times New Roman"/>
          <w:noProof w:val="0"/>
          <w:sz w:val="24"/>
          <w:szCs w:val="24"/>
          <w:lang w:val="en-US"/>
        </w:rPr>
        <w:t>subjectivity</w:t>
      </w:r>
      <w:r w:rsidRPr="745201B6" w:rsidR="173EB5DB">
        <w:rPr>
          <w:rFonts w:ascii="Times New Roman" w:hAnsi="Times New Roman" w:eastAsia="Times New Roman" w:cs="Times New Roman"/>
          <w:noProof w:val="0"/>
          <w:sz w:val="24"/>
          <w:szCs w:val="24"/>
          <w:lang w:val="en-US"/>
        </w:rPr>
        <w:t xml:space="preserve">. </w:t>
      </w:r>
      <w:r w:rsidRPr="745201B6" w:rsidR="3591877A">
        <w:rPr>
          <w:rFonts w:ascii="Times New Roman" w:hAnsi="Times New Roman" w:eastAsia="Times New Roman" w:cs="Times New Roman"/>
          <w:noProof w:val="0"/>
          <w:sz w:val="24"/>
          <w:szCs w:val="24"/>
          <w:lang w:val="en-US"/>
        </w:rPr>
        <w:t xml:space="preserve">As he writes, </w:t>
      </w:r>
      <w:r w:rsidRPr="745201B6" w:rsidR="739DD73E">
        <w:rPr>
          <w:rFonts w:ascii="Times New Roman" w:hAnsi="Times New Roman" w:eastAsia="Times New Roman" w:cs="Times New Roman"/>
          <w:noProof w:val="0"/>
          <w:sz w:val="24"/>
          <w:szCs w:val="24"/>
          <w:lang w:val="en-US"/>
        </w:rPr>
        <w:t>“</w:t>
      </w:r>
      <w:r w:rsidRPr="745201B6" w:rsidR="3A834A5C">
        <w:rPr>
          <w:rFonts w:ascii="Times New Roman" w:hAnsi="Times New Roman" w:eastAsia="Times New Roman" w:cs="Times New Roman"/>
          <w:noProof w:val="0"/>
          <w:sz w:val="24"/>
          <w:szCs w:val="24"/>
          <w:lang w:val="en-US"/>
        </w:rPr>
        <w:t>It</w:t>
      </w:r>
      <w:r w:rsidRPr="745201B6" w:rsidR="3591877A">
        <w:rPr>
          <w:rFonts w:ascii="Times New Roman" w:hAnsi="Times New Roman" w:eastAsia="Times New Roman" w:cs="Times New Roman"/>
          <w:noProof w:val="0"/>
          <w:sz w:val="24"/>
          <w:szCs w:val="24"/>
          <w:lang w:val="en-US"/>
        </w:rPr>
        <w:t xml:space="preserve"> is the culture of conservation, of those who would preserve rather than destroy. It is a culture that expresses the fierce attachment people feel, the commitment to the survival of </w:t>
      </w:r>
      <w:r w:rsidRPr="745201B6" w:rsidR="3591877A">
        <w:rPr>
          <w:rFonts w:ascii="Times New Roman" w:hAnsi="Times New Roman" w:eastAsia="Times New Roman" w:cs="Times New Roman"/>
          <w:noProof w:val="0"/>
          <w:sz w:val="24"/>
          <w:szCs w:val="24"/>
          <w:lang w:val="en-US"/>
        </w:rPr>
        <w:t>Oglet</w:t>
      </w:r>
      <w:r w:rsidRPr="745201B6" w:rsidR="3591877A">
        <w:rPr>
          <w:rFonts w:ascii="Times New Roman" w:hAnsi="Times New Roman" w:eastAsia="Times New Roman" w:cs="Times New Roman"/>
          <w:noProof w:val="0"/>
          <w:sz w:val="24"/>
          <w:szCs w:val="24"/>
          <w:lang w:val="en-US"/>
        </w:rPr>
        <w:t xml:space="preserve"> and every living thing that thrives along that shore.</w:t>
      </w:r>
      <w:r w:rsidRPr="745201B6" w:rsidR="739DD73E">
        <w:rPr>
          <w:rFonts w:ascii="Times New Roman" w:hAnsi="Times New Roman" w:eastAsia="Times New Roman" w:cs="Times New Roman"/>
          <w:noProof w:val="0"/>
          <w:sz w:val="24"/>
          <w:szCs w:val="24"/>
          <w:lang w:val="en-US"/>
        </w:rPr>
        <w:t>“</w:t>
      </w:r>
      <w:r w:rsidRPr="745201B6" w:rsidR="3591877A">
        <w:rPr>
          <w:rFonts w:ascii="Times New Roman" w:hAnsi="Times New Roman" w:eastAsia="Times New Roman" w:cs="Times New Roman"/>
          <w:noProof w:val="0"/>
          <w:sz w:val="24"/>
          <w:szCs w:val="24"/>
          <w:lang w:val="en-US"/>
        </w:rPr>
        <w:t xml:space="preserve"> </w:t>
      </w:r>
      <w:r w:rsidRPr="745201B6" w:rsidR="28A56347">
        <w:rPr>
          <w:rFonts w:ascii="Times New Roman" w:hAnsi="Times New Roman" w:eastAsia="Times New Roman" w:cs="Times New Roman"/>
          <w:noProof w:val="0"/>
          <w:sz w:val="24"/>
          <w:szCs w:val="24"/>
          <w:lang w:val="en-US"/>
        </w:rPr>
        <w:t xml:space="preserve">Matthew Geden in </w:t>
      </w:r>
      <w:r w:rsidRPr="745201B6" w:rsidR="739DD73E">
        <w:rPr>
          <w:rFonts w:ascii="Times New Roman" w:hAnsi="Times New Roman" w:eastAsia="Times New Roman" w:cs="Times New Roman"/>
          <w:noProof w:val="0"/>
          <w:sz w:val="24"/>
          <w:szCs w:val="24"/>
          <w:lang w:val="en-US"/>
        </w:rPr>
        <w:t>“</w:t>
      </w:r>
      <w:r w:rsidRPr="745201B6" w:rsidR="28A56347">
        <w:rPr>
          <w:rFonts w:ascii="Times New Roman" w:hAnsi="Times New Roman" w:eastAsia="Times New Roman" w:cs="Times New Roman"/>
          <w:noProof w:val="0"/>
          <w:sz w:val="24"/>
          <w:szCs w:val="24"/>
          <w:lang w:val="en-US"/>
        </w:rPr>
        <w:t>The Steam Rising</w:t>
      </w:r>
      <w:r w:rsidRPr="745201B6" w:rsidR="739DD73E">
        <w:rPr>
          <w:rFonts w:ascii="Times New Roman" w:hAnsi="Times New Roman" w:eastAsia="Times New Roman" w:cs="Times New Roman"/>
          <w:noProof w:val="0"/>
          <w:sz w:val="24"/>
          <w:szCs w:val="24"/>
          <w:lang w:val="en-US"/>
        </w:rPr>
        <w:t>“</w:t>
      </w:r>
      <w:r w:rsidRPr="745201B6" w:rsidR="28A56347">
        <w:rPr>
          <w:rFonts w:ascii="Times New Roman" w:hAnsi="Times New Roman" w:eastAsia="Times New Roman" w:cs="Times New Roman"/>
          <w:noProof w:val="0"/>
          <w:sz w:val="24"/>
          <w:szCs w:val="24"/>
          <w:lang w:val="en-US"/>
        </w:rPr>
        <w:t xml:space="preserve"> </w:t>
      </w:r>
      <w:r w:rsidRPr="745201B6" w:rsidR="2272922B">
        <w:rPr>
          <w:rFonts w:ascii="Times New Roman" w:hAnsi="Times New Roman" w:eastAsia="Times New Roman" w:cs="Times New Roman"/>
          <w:noProof w:val="0"/>
          <w:sz w:val="24"/>
          <w:szCs w:val="24"/>
          <w:lang w:val="en-US"/>
        </w:rPr>
        <w:t xml:space="preserve">also </w:t>
      </w:r>
      <w:r w:rsidRPr="745201B6" w:rsidR="28A56347">
        <w:rPr>
          <w:rFonts w:ascii="Times New Roman" w:hAnsi="Times New Roman" w:eastAsia="Times New Roman" w:cs="Times New Roman"/>
          <w:noProof w:val="0"/>
          <w:sz w:val="24"/>
          <w:szCs w:val="24"/>
          <w:lang w:val="en-US"/>
        </w:rPr>
        <w:t>connects his experience of poetry to a resonate sense of history, one which does not pass but continues</w:t>
      </w:r>
      <w:r w:rsidRPr="745201B6" w:rsidR="52E6395E">
        <w:rPr>
          <w:rFonts w:ascii="Times New Roman" w:hAnsi="Times New Roman" w:eastAsia="Times New Roman" w:cs="Times New Roman"/>
          <w:noProof w:val="0"/>
          <w:sz w:val="24"/>
          <w:szCs w:val="24"/>
          <w:lang w:val="en-US"/>
        </w:rPr>
        <w:t xml:space="preserve"> to </w:t>
      </w:r>
      <w:r w:rsidRPr="745201B6" w:rsidR="0C604A61">
        <w:rPr>
          <w:rFonts w:ascii="Times New Roman" w:hAnsi="Times New Roman" w:eastAsia="Times New Roman" w:cs="Times New Roman"/>
          <w:noProof w:val="0"/>
          <w:sz w:val="24"/>
          <w:szCs w:val="24"/>
          <w:lang w:val="en-US"/>
        </w:rPr>
        <w:t>reverberate</w:t>
      </w:r>
      <w:r w:rsidRPr="745201B6" w:rsidR="6CD48C2A">
        <w:rPr>
          <w:rFonts w:ascii="Times New Roman" w:hAnsi="Times New Roman" w:eastAsia="Times New Roman" w:cs="Times New Roman"/>
          <w:noProof w:val="0"/>
          <w:sz w:val="24"/>
          <w:szCs w:val="24"/>
          <w:lang w:val="en-US"/>
        </w:rPr>
        <w:t xml:space="preserve"> </w:t>
      </w:r>
      <w:r w:rsidRPr="745201B6" w:rsidR="49283D2D">
        <w:rPr>
          <w:rFonts w:ascii="Times New Roman" w:hAnsi="Times New Roman" w:eastAsia="Times New Roman" w:cs="Times New Roman"/>
          <w:noProof w:val="0"/>
          <w:sz w:val="24"/>
          <w:szCs w:val="24"/>
          <w:lang w:val="en-US"/>
        </w:rPr>
        <w:t xml:space="preserve">in the subjectivity of those that live as he begins, </w:t>
      </w:r>
      <w:r w:rsidRPr="745201B6" w:rsidR="739DD73E">
        <w:rPr>
          <w:rFonts w:ascii="Times New Roman" w:hAnsi="Times New Roman" w:eastAsia="Times New Roman" w:cs="Times New Roman"/>
          <w:noProof w:val="0"/>
          <w:sz w:val="24"/>
          <w:szCs w:val="24"/>
          <w:lang w:val="en-US"/>
        </w:rPr>
        <w:t>“</w:t>
      </w:r>
      <w:r w:rsidRPr="745201B6" w:rsidR="49283D2D">
        <w:rPr>
          <w:rFonts w:ascii="Times New Roman" w:hAnsi="Times New Roman" w:eastAsia="Times New Roman" w:cs="Times New Roman"/>
          <w:noProof w:val="0"/>
          <w:sz w:val="24"/>
          <w:szCs w:val="24"/>
          <w:lang w:val="en-US"/>
        </w:rPr>
        <w:t xml:space="preserve">I live in a town of ghosts. Kinsale, a </w:t>
      </w:r>
      <w:r w:rsidRPr="745201B6" w:rsidR="0A125C02">
        <w:rPr>
          <w:rFonts w:ascii="Times New Roman" w:hAnsi="Times New Roman" w:eastAsia="Times New Roman" w:cs="Times New Roman"/>
          <w:noProof w:val="0"/>
          <w:sz w:val="24"/>
          <w:szCs w:val="24"/>
          <w:lang w:val="en-US"/>
        </w:rPr>
        <w:t>harbor</w:t>
      </w:r>
      <w:r w:rsidRPr="745201B6" w:rsidR="49283D2D">
        <w:rPr>
          <w:rFonts w:ascii="Times New Roman" w:hAnsi="Times New Roman" w:eastAsia="Times New Roman" w:cs="Times New Roman"/>
          <w:noProof w:val="0"/>
          <w:sz w:val="24"/>
          <w:szCs w:val="24"/>
          <w:lang w:val="en-US"/>
        </w:rPr>
        <w:t xml:space="preserve"> town on the rocky Cork coast, is a place with a complex history reflecting </w:t>
      </w:r>
      <w:r w:rsidRPr="745201B6" w:rsidR="49283D2D">
        <w:rPr>
          <w:rFonts w:ascii="Times New Roman" w:hAnsi="Times New Roman" w:eastAsia="Times New Roman" w:cs="Times New Roman"/>
          <w:noProof w:val="0"/>
          <w:sz w:val="24"/>
          <w:szCs w:val="24"/>
          <w:lang w:val="en-US"/>
        </w:rPr>
        <w:t>numerous</w:t>
      </w:r>
      <w:r w:rsidRPr="745201B6" w:rsidR="49283D2D">
        <w:rPr>
          <w:rFonts w:ascii="Times New Roman" w:hAnsi="Times New Roman" w:eastAsia="Times New Roman" w:cs="Times New Roman"/>
          <w:noProof w:val="0"/>
          <w:sz w:val="24"/>
          <w:szCs w:val="24"/>
          <w:lang w:val="en-US"/>
        </w:rPr>
        <w:t xml:space="preserve"> changes of fortune over the centuries. </w:t>
      </w:r>
      <w:r w:rsidRPr="745201B6" w:rsidR="739DD73E">
        <w:rPr>
          <w:rFonts w:ascii="Times New Roman" w:hAnsi="Times New Roman" w:eastAsia="Times New Roman" w:cs="Times New Roman"/>
          <w:noProof w:val="0"/>
          <w:sz w:val="24"/>
          <w:szCs w:val="24"/>
          <w:lang w:val="en-US"/>
        </w:rPr>
        <w:t>“</w:t>
      </w:r>
      <w:r w:rsidRPr="745201B6" w:rsidR="0E9988FD">
        <w:rPr>
          <w:rFonts w:ascii="Times New Roman" w:hAnsi="Times New Roman" w:eastAsia="Times New Roman" w:cs="Times New Roman"/>
          <w:noProof w:val="0"/>
          <w:sz w:val="24"/>
          <w:szCs w:val="24"/>
          <w:lang w:val="en-US"/>
        </w:rPr>
        <w:t xml:space="preserve">He also </w:t>
      </w:r>
      <w:r w:rsidRPr="745201B6" w:rsidR="05F82FC3">
        <w:rPr>
          <w:rFonts w:ascii="Times New Roman" w:hAnsi="Times New Roman" w:eastAsia="Times New Roman" w:cs="Times New Roman"/>
          <w:noProof w:val="0"/>
          <w:sz w:val="24"/>
          <w:szCs w:val="24"/>
          <w:lang w:val="en-US"/>
        </w:rPr>
        <w:t>communes</w:t>
      </w:r>
      <w:r w:rsidRPr="745201B6" w:rsidR="0E9988FD">
        <w:rPr>
          <w:rFonts w:ascii="Times New Roman" w:hAnsi="Times New Roman" w:eastAsia="Times New Roman" w:cs="Times New Roman"/>
          <w:noProof w:val="0"/>
          <w:sz w:val="24"/>
          <w:szCs w:val="24"/>
          <w:lang w:val="en-US"/>
        </w:rPr>
        <w:t xml:space="preserve"> with the traditions of </w:t>
      </w:r>
      <w:r w:rsidRPr="745201B6" w:rsidR="46685350">
        <w:rPr>
          <w:rFonts w:ascii="Times New Roman" w:hAnsi="Times New Roman" w:eastAsia="Times New Roman" w:cs="Times New Roman"/>
          <w:noProof w:val="0"/>
          <w:sz w:val="24"/>
          <w:szCs w:val="24"/>
          <w:lang w:val="en-US"/>
        </w:rPr>
        <w:t>Irish</w:t>
      </w:r>
      <w:r w:rsidRPr="745201B6" w:rsidR="0E9988FD">
        <w:rPr>
          <w:rFonts w:ascii="Times New Roman" w:hAnsi="Times New Roman" w:eastAsia="Times New Roman" w:cs="Times New Roman"/>
          <w:noProof w:val="0"/>
          <w:sz w:val="24"/>
          <w:szCs w:val="24"/>
          <w:lang w:val="en-US"/>
        </w:rPr>
        <w:t xml:space="preserve"> poetry; </w:t>
      </w:r>
      <w:r w:rsidRPr="745201B6" w:rsidR="2E4B0D98">
        <w:rPr>
          <w:rFonts w:ascii="Times New Roman" w:hAnsi="Times New Roman" w:eastAsia="Times New Roman" w:cs="Times New Roman"/>
          <w:noProof w:val="0"/>
          <w:sz w:val="24"/>
          <w:szCs w:val="24"/>
          <w:lang w:val="en-US"/>
        </w:rPr>
        <w:t>by</w:t>
      </w:r>
      <w:r w:rsidRPr="745201B6" w:rsidR="0E9988FD">
        <w:rPr>
          <w:rFonts w:ascii="Times New Roman" w:hAnsi="Times New Roman" w:eastAsia="Times New Roman" w:cs="Times New Roman"/>
          <w:noProof w:val="0"/>
          <w:sz w:val="24"/>
          <w:szCs w:val="24"/>
          <w:lang w:val="en-US"/>
        </w:rPr>
        <w:t xml:space="preserve"> having coffee with Derek Mahon and reading poets as</w:t>
      </w:r>
      <w:r w:rsidRPr="745201B6" w:rsidR="28C3A75E">
        <w:rPr>
          <w:rFonts w:ascii="Times New Roman" w:hAnsi="Times New Roman" w:eastAsia="Times New Roman" w:cs="Times New Roman"/>
          <w:noProof w:val="0"/>
          <w:sz w:val="24"/>
          <w:szCs w:val="24"/>
          <w:lang w:val="en-US"/>
        </w:rPr>
        <w:t xml:space="preserve"> </w:t>
      </w:r>
      <w:r w:rsidRPr="745201B6" w:rsidR="5EBFEAD3">
        <w:rPr>
          <w:rFonts w:ascii="Times New Roman" w:hAnsi="Times New Roman" w:eastAsia="Times New Roman" w:cs="Times New Roman"/>
          <w:noProof w:val="0"/>
          <w:sz w:val="24"/>
          <w:szCs w:val="24"/>
          <w:lang w:val="en-US"/>
        </w:rPr>
        <w:t>friends; as a conversation with voices which reson</w:t>
      </w:r>
      <w:r w:rsidRPr="745201B6" w:rsidR="2DA76BD9">
        <w:rPr>
          <w:rFonts w:ascii="Times New Roman" w:hAnsi="Times New Roman" w:eastAsia="Times New Roman" w:cs="Times New Roman"/>
          <w:noProof w:val="0"/>
          <w:sz w:val="24"/>
          <w:szCs w:val="24"/>
          <w:lang w:val="en-US"/>
        </w:rPr>
        <w:t>ate</w:t>
      </w:r>
      <w:r w:rsidRPr="745201B6" w:rsidR="5EBFEAD3">
        <w:rPr>
          <w:rFonts w:ascii="Times New Roman" w:hAnsi="Times New Roman" w:eastAsia="Times New Roman" w:cs="Times New Roman"/>
          <w:noProof w:val="0"/>
          <w:sz w:val="24"/>
          <w:szCs w:val="24"/>
          <w:lang w:val="en-US"/>
        </w:rPr>
        <w:t xml:space="preserve"> across time. This non-linear sense of time he suggests is part of the experience of the</w:t>
      </w:r>
      <w:r w:rsidRPr="745201B6" w:rsidR="2AC2C8D7">
        <w:rPr>
          <w:rFonts w:ascii="Times New Roman" w:hAnsi="Times New Roman" w:eastAsia="Times New Roman" w:cs="Times New Roman"/>
          <w:noProof w:val="0"/>
          <w:sz w:val="24"/>
          <w:szCs w:val="24"/>
          <w:lang w:val="en-US"/>
        </w:rPr>
        <w:t xml:space="preserve"> landscape,</w:t>
      </w:r>
      <w:r w:rsidRPr="745201B6" w:rsidR="5EBFEAD3">
        <w:rPr>
          <w:rFonts w:ascii="Times New Roman" w:hAnsi="Times New Roman" w:eastAsia="Times New Roman" w:cs="Times New Roman"/>
          <w:noProof w:val="0"/>
          <w:sz w:val="24"/>
          <w:szCs w:val="24"/>
          <w:lang w:val="en-US"/>
        </w:rPr>
        <w:t xml:space="preserve"> </w:t>
      </w:r>
      <w:r w:rsidRPr="745201B6" w:rsidR="739DD73E">
        <w:rPr>
          <w:rFonts w:ascii="Times New Roman" w:hAnsi="Times New Roman" w:eastAsia="Times New Roman" w:cs="Times New Roman"/>
          <w:noProof w:val="0"/>
          <w:sz w:val="24"/>
          <w:szCs w:val="24"/>
          <w:lang w:val="en-US"/>
        </w:rPr>
        <w:t>“</w:t>
      </w:r>
      <w:r w:rsidRPr="745201B6" w:rsidR="5EBFEAD3">
        <w:rPr>
          <w:rFonts w:ascii="Times New Roman" w:hAnsi="Times New Roman" w:eastAsia="Times New Roman" w:cs="Times New Roman"/>
          <w:noProof w:val="0"/>
          <w:sz w:val="24"/>
          <w:szCs w:val="24"/>
          <w:lang w:val="en-US"/>
        </w:rPr>
        <w:t xml:space="preserve">Ports are portals, places of transportation between worlds in many senses, not just the physical tangible spaces, but also the imaginative, the spiritual more abstract aspects of our lives. </w:t>
      </w:r>
      <w:r w:rsidRPr="745201B6" w:rsidR="5EBFEAD3">
        <w:rPr>
          <w:rFonts w:ascii="Times New Roman" w:hAnsi="Times New Roman" w:eastAsia="Times New Roman" w:cs="Times New Roman"/>
          <w:noProof w:val="0"/>
          <w:sz w:val="24"/>
          <w:szCs w:val="24"/>
          <w:lang w:val="en-US"/>
        </w:rPr>
        <w:t>Histories shape not only the geography of a place, but also the mental landscape of the people, the superstitions and the unexplained sounds and shapes that shift in the night</w:t>
      </w:r>
      <w:r w:rsidRPr="745201B6" w:rsidR="761660AE">
        <w:rPr>
          <w:rFonts w:ascii="Times New Roman" w:hAnsi="Times New Roman" w:eastAsia="Times New Roman" w:cs="Times New Roman"/>
          <w:noProof w:val="0"/>
          <w:sz w:val="24"/>
          <w:szCs w:val="24"/>
          <w:lang w:val="en-US"/>
        </w:rPr>
        <w:t>.</w:t>
      </w:r>
      <w:r w:rsidRPr="745201B6" w:rsidR="19BB77A5">
        <w:rPr>
          <w:rFonts w:ascii="Times New Roman" w:hAnsi="Times New Roman" w:eastAsia="Times New Roman" w:cs="Times New Roman"/>
          <w:noProof w:val="0"/>
          <w:sz w:val="24"/>
          <w:szCs w:val="24"/>
          <w:lang w:val="en-US"/>
        </w:rPr>
        <w:t>”</w:t>
      </w:r>
      <w:r w:rsidRPr="745201B6" w:rsidR="761660AE">
        <w:rPr>
          <w:rFonts w:ascii="Times New Roman" w:hAnsi="Times New Roman" w:eastAsia="Times New Roman" w:cs="Times New Roman"/>
          <w:noProof w:val="0"/>
          <w:sz w:val="24"/>
          <w:szCs w:val="24"/>
          <w:lang w:val="en-US"/>
        </w:rPr>
        <w:t xml:space="preserve"> Mary </w:t>
      </w:r>
      <w:r w:rsidRPr="745201B6" w:rsidR="4F0F7501">
        <w:rPr>
          <w:rFonts w:ascii="Times New Roman" w:hAnsi="Times New Roman" w:eastAsia="Times New Roman" w:cs="Times New Roman"/>
          <w:noProof w:val="0"/>
          <w:sz w:val="24"/>
          <w:szCs w:val="24"/>
          <w:lang w:val="en-US"/>
        </w:rPr>
        <w:t xml:space="preserve">Noonan in </w:t>
      </w:r>
      <w:r w:rsidRPr="745201B6" w:rsidR="739DD73E">
        <w:rPr>
          <w:rFonts w:ascii="Times New Roman" w:hAnsi="Times New Roman" w:eastAsia="Times New Roman" w:cs="Times New Roman"/>
          <w:noProof w:val="0"/>
          <w:sz w:val="24"/>
          <w:szCs w:val="24"/>
          <w:lang w:val="en-US"/>
        </w:rPr>
        <w:t>“</w:t>
      </w:r>
      <w:r w:rsidRPr="745201B6" w:rsidR="4F0F7501">
        <w:rPr>
          <w:rFonts w:ascii="Times New Roman" w:hAnsi="Times New Roman" w:eastAsia="Times New Roman" w:cs="Times New Roman"/>
          <w:noProof w:val="0"/>
          <w:sz w:val="24"/>
          <w:szCs w:val="24"/>
          <w:lang w:val="en-US"/>
        </w:rPr>
        <w:t>Water, Dreams and Poetry</w:t>
      </w:r>
      <w:r w:rsidRPr="745201B6" w:rsidR="4887C22B">
        <w:rPr>
          <w:rFonts w:ascii="Times New Roman" w:hAnsi="Times New Roman" w:eastAsia="Times New Roman" w:cs="Times New Roman"/>
          <w:noProof w:val="0"/>
          <w:sz w:val="24"/>
          <w:szCs w:val="24"/>
          <w:lang w:val="en-US"/>
        </w:rPr>
        <w:t>”</w:t>
      </w:r>
      <w:r w:rsidRPr="745201B6" w:rsidR="4F0F7501">
        <w:rPr>
          <w:rFonts w:ascii="Times New Roman" w:hAnsi="Times New Roman" w:eastAsia="Times New Roman" w:cs="Times New Roman"/>
          <w:noProof w:val="0"/>
          <w:sz w:val="24"/>
          <w:szCs w:val="24"/>
          <w:lang w:val="en-US"/>
        </w:rPr>
        <w:t xml:space="preserve"> </w:t>
      </w:r>
      <w:r w:rsidRPr="745201B6" w:rsidR="23126E11">
        <w:rPr>
          <w:rFonts w:ascii="Times New Roman" w:hAnsi="Times New Roman" w:eastAsia="Times New Roman" w:cs="Times New Roman"/>
          <w:noProof w:val="0"/>
          <w:sz w:val="24"/>
          <w:szCs w:val="24"/>
          <w:lang w:val="en-US"/>
        </w:rPr>
        <w:t>also describes the haunting which is poetry.</w:t>
      </w:r>
      <w:r w:rsidRPr="745201B6" w:rsidR="23126E11">
        <w:rPr>
          <w:rFonts w:ascii="Times New Roman" w:hAnsi="Times New Roman" w:eastAsia="Times New Roman" w:cs="Times New Roman"/>
          <w:noProof w:val="0"/>
          <w:sz w:val="24"/>
          <w:szCs w:val="24"/>
          <w:lang w:val="en-US"/>
        </w:rPr>
        <w:t xml:space="preserve"> </w:t>
      </w:r>
      <w:r w:rsidRPr="745201B6" w:rsidR="4A9744A8">
        <w:rPr>
          <w:rFonts w:ascii="Times New Roman" w:hAnsi="Times New Roman" w:eastAsia="Times New Roman" w:cs="Times New Roman"/>
          <w:noProof w:val="0"/>
          <w:sz w:val="24"/>
          <w:szCs w:val="24"/>
          <w:lang w:val="en-US"/>
        </w:rPr>
        <w:t>Noonan</w:t>
      </w:r>
      <w:r w:rsidRPr="745201B6" w:rsidR="66999F86">
        <w:rPr>
          <w:rFonts w:ascii="Times New Roman" w:hAnsi="Times New Roman" w:eastAsia="Times New Roman" w:cs="Times New Roman"/>
          <w:noProof w:val="0"/>
          <w:sz w:val="24"/>
          <w:szCs w:val="24"/>
          <w:lang w:val="en-US"/>
        </w:rPr>
        <w:t>’</w:t>
      </w:r>
      <w:r w:rsidRPr="745201B6" w:rsidR="4A9744A8">
        <w:rPr>
          <w:rFonts w:ascii="Times New Roman" w:hAnsi="Times New Roman" w:eastAsia="Times New Roman" w:cs="Times New Roman"/>
          <w:noProof w:val="0"/>
          <w:sz w:val="24"/>
          <w:szCs w:val="24"/>
          <w:lang w:val="en-US"/>
        </w:rPr>
        <w:t xml:space="preserve">s essay looks across the water into Europe </w:t>
      </w:r>
      <w:r w:rsidRPr="745201B6" w:rsidR="56BF2A50">
        <w:rPr>
          <w:rFonts w:ascii="Times New Roman" w:hAnsi="Times New Roman" w:eastAsia="Times New Roman" w:cs="Times New Roman"/>
          <w:noProof w:val="0"/>
          <w:sz w:val="24"/>
          <w:szCs w:val="24"/>
          <w:lang w:val="en-US"/>
        </w:rPr>
        <w:t>reflecting</w:t>
      </w:r>
      <w:r w:rsidRPr="745201B6" w:rsidR="0335CC4C">
        <w:rPr>
          <w:rFonts w:ascii="Times New Roman" w:hAnsi="Times New Roman" w:eastAsia="Times New Roman" w:cs="Times New Roman"/>
          <w:noProof w:val="0"/>
          <w:sz w:val="24"/>
          <w:szCs w:val="24"/>
          <w:lang w:val="en-US"/>
        </w:rPr>
        <w:t xml:space="preserve"> on poetry in relation to psychoanalysis an</w:t>
      </w:r>
      <w:r w:rsidRPr="745201B6" w:rsidR="6410975A">
        <w:rPr>
          <w:rFonts w:ascii="Times New Roman" w:hAnsi="Times New Roman" w:eastAsia="Times New Roman" w:cs="Times New Roman"/>
          <w:noProof w:val="0"/>
          <w:sz w:val="24"/>
          <w:szCs w:val="24"/>
          <w:lang w:val="en-US"/>
        </w:rPr>
        <w:t xml:space="preserve">d the </w:t>
      </w:r>
      <w:r w:rsidRPr="745201B6" w:rsidR="2599DA72">
        <w:rPr>
          <w:rFonts w:ascii="Times New Roman" w:hAnsi="Times New Roman" w:eastAsia="Times New Roman" w:cs="Times New Roman"/>
          <w:noProof w:val="0"/>
          <w:sz w:val="24"/>
          <w:szCs w:val="24"/>
          <w:lang w:val="en-US"/>
        </w:rPr>
        <w:t>phenomenology</w:t>
      </w:r>
      <w:r w:rsidRPr="745201B6" w:rsidR="6410975A">
        <w:rPr>
          <w:rFonts w:ascii="Times New Roman" w:hAnsi="Times New Roman" w:eastAsia="Times New Roman" w:cs="Times New Roman"/>
          <w:noProof w:val="0"/>
          <w:sz w:val="24"/>
          <w:szCs w:val="24"/>
          <w:lang w:val="en-US"/>
        </w:rPr>
        <w:t xml:space="preserve"> of Bachelard. Noonan </w:t>
      </w:r>
      <w:r w:rsidRPr="745201B6" w:rsidR="5E7B305C">
        <w:rPr>
          <w:rFonts w:ascii="Times New Roman" w:hAnsi="Times New Roman" w:eastAsia="Times New Roman" w:cs="Times New Roman"/>
          <w:noProof w:val="0"/>
          <w:sz w:val="24"/>
          <w:szCs w:val="24"/>
          <w:lang w:val="en-US"/>
        </w:rPr>
        <w:t xml:space="preserve">reflections also consider the creation </w:t>
      </w:r>
      <w:r w:rsidRPr="745201B6" w:rsidR="58CF04A9">
        <w:rPr>
          <w:rFonts w:ascii="Times New Roman" w:hAnsi="Times New Roman" w:eastAsia="Times New Roman" w:cs="Times New Roman"/>
          <w:noProof w:val="0"/>
          <w:sz w:val="24"/>
          <w:szCs w:val="24"/>
          <w:lang w:val="en-US"/>
        </w:rPr>
        <w:t>of</w:t>
      </w:r>
      <w:r w:rsidRPr="745201B6" w:rsidR="5E7B305C">
        <w:rPr>
          <w:rFonts w:ascii="Times New Roman" w:hAnsi="Times New Roman" w:eastAsia="Times New Roman" w:cs="Times New Roman"/>
          <w:noProof w:val="0"/>
          <w:sz w:val="24"/>
          <w:szCs w:val="24"/>
          <w:lang w:val="en-US"/>
        </w:rPr>
        <w:t xml:space="preserve"> subjectivity as a relationship to childhood, to readers, and literary </w:t>
      </w:r>
      <w:r w:rsidRPr="745201B6" w:rsidR="49F5810B">
        <w:rPr>
          <w:rFonts w:ascii="Times New Roman" w:hAnsi="Times New Roman" w:eastAsia="Times New Roman" w:cs="Times New Roman"/>
          <w:noProof w:val="0"/>
          <w:sz w:val="24"/>
          <w:szCs w:val="24"/>
          <w:lang w:val="en-US"/>
        </w:rPr>
        <w:t>culture</w:t>
      </w:r>
      <w:r w:rsidRPr="745201B6" w:rsidR="5E7B305C">
        <w:rPr>
          <w:rFonts w:ascii="Times New Roman" w:hAnsi="Times New Roman" w:eastAsia="Times New Roman" w:cs="Times New Roman"/>
          <w:noProof w:val="0"/>
          <w:sz w:val="24"/>
          <w:szCs w:val="24"/>
          <w:lang w:val="en-US"/>
        </w:rPr>
        <w:t xml:space="preserve"> and to her husband</w:t>
      </w:r>
      <w:r w:rsidRPr="745201B6" w:rsidR="70112CBB">
        <w:rPr>
          <w:rFonts w:ascii="Times New Roman" w:hAnsi="Times New Roman" w:eastAsia="Times New Roman" w:cs="Times New Roman"/>
          <w:noProof w:val="0"/>
          <w:sz w:val="24"/>
          <w:szCs w:val="24"/>
          <w:lang w:val="en-US"/>
        </w:rPr>
        <w:t>,</w:t>
      </w:r>
      <w:r w:rsidRPr="745201B6" w:rsidR="7A2C4626">
        <w:rPr>
          <w:rFonts w:ascii="Times New Roman" w:hAnsi="Times New Roman" w:eastAsia="Times New Roman" w:cs="Times New Roman"/>
          <w:noProof w:val="0"/>
          <w:sz w:val="24"/>
          <w:szCs w:val="24"/>
          <w:lang w:val="en-US"/>
        </w:rPr>
        <w:t xml:space="preserve"> the </w:t>
      </w:r>
      <w:r w:rsidRPr="745201B6" w:rsidR="7A2C4626">
        <w:rPr>
          <w:rFonts w:ascii="Times New Roman" w:hAnsi="Times New Roman" w:eastAsia="Times New Roman" w:cs="Times New Roman"/>
          <w:noProof w:val="0"/>
          <w:sz w:val="24"/>
          <w:szCs w:val="24"/>
          <w:lang w:val="en-US"/>
        </w:rPr>
        <w:t>poet Matthew Sweeney whose work also draw</w:t>
      </w:r>
      <w:r w:rsidRPr="745201B6" w:rsidR="47085D4C">
        <w:rPr>
          <w:rFonts w:ascii="Times New Roman" w:hAnsi="Times New Roman" w:eastAsia="Times New Roman" w:cs="Times New Roman"/>
          <w:noProof w:val="0"/>
          <w:sz w:val="24"/>
          <w:szCs w:val="24"/>
          <w:lang w:val="en-US"/>
        </w:rPr>
        <w:t>s</w:t>
      </w:r>
      <w:r w:rsidRPr="745201B6" w:rsidR="7A2C4626">
        <w:rPr>
          <w:rFonts w:ascii="Times New Roman" w:hAnsi="Times New Roman" w:eastAsia="Times New Roman" w:cs="Times New Roman"/>
          <w:noProof w:val="0"/>
          <w:sz w:val="24"/>
          <w:szCs w:val="24"/>
          <w:lang w:val="en-US"/>
        </w:rPr>
        <w:t xml:space="preserve"> on the logic of dreams. </w:t>
      </w:r>
      <w:r w:rsidRPr="745201B6" w:rsidR="21903FD2">
        <w:rPr>
          <w:rFonts w:ascii="Times New Roman" w:hAnsi="Times New Roman" w:eastAsia="Times New Roman" w:cs="Times New Roman"/>
          <w:noProof w:val="0"/>
          <w:sz w:val="24"/>
          <w:szCs w:val="24"/>
          <w:lang w:val="en-US"/>
        </w:rPr>
        <w:t xml:space="preserve">As </w:t>
      </w:r>
      <w:r w:rsidRPr="745201B6" w:rsidR="7DCD205D">
        <w:rPr>
          <w:rFonts w:ascii="Times New Roman" w:hAnsi="Times New Roman" w:eastAsia="Times New Roman" w:cs="Times New Roman"/>
          <w:noProof w:val="0"/>
          <w:sz w:val="24"/>
          <w:szCs w:val="24"/>
          <w:lang w:val="en-US"/>
        </w:rPr>
        <w:t>Noonan</w:t>
      </w:r>
      <w:r w:rsidRPr="745201B6" w:rsidR="21903FD2">
        <w:rPr>
          <w:rFonts w:ascii="Times New Roman" w:hAnsi="Times New Roman" w:eastAsia="Times New Roman" w:cs="Times New Roman"/>
          <w:noProof w:val="0"/>
          <w:sz w:val="24"/>
          <w:szCs w:val="24"/>
          <w:lang w:val="en-US"/>
        </w:rPr>
        <w:t xml:space="preserve"> concludes, </w:t>
      </w:r>
      <w:r w:rsidRPr="745201B6" w:rsidR="739DD73E">
        <w:rPr>
          <w:rFonts w:ascii="Times New Roman" w:hAnsi="Times New Roman" w:eastAsia="Times New Roman" w:cs="Times New Roman"/>
          <w:noProof w:val="0"/>
          <w:sz w:val="24"/>
          <w:szCs w:val="24"/>
          <w:lang w:val="en-US"/>
        </w:rPr>
        <w:t>“</w:t>
      </w:r>
      <w:r w:rsidRPr="745201B6" w:rsidR="21903FD2">
        <w:rPr>
          <w:rFonts w:ascii="Times New Roman" w:hAnsi="Times New Roman" w:eastAsia="Times New Roman" w:cs="Times New Roman"/>
          <w:noProof w:val="0"/>
          <w:sz w:val="24"/>
          <w:szCs w:val="24"/>
          <w:lang w:val="en-US"/>
        </w:rPr>
        <w:t>Poetry is the art of origins and endings, and water may be its primary medium.</w:t>
      </w:r>
      <w:r w:rsidRPr="745201B6" w:rsidR="54F0C448">
        <w:rPr>
          <w:rFonts w:ascii="Times New Roman" w:hAnsi="Times New Roman" w:eastAsia="Times New Roman" w:cs="Times New Roman"/>
          <w:noProof w:val="0"/>
          <w:sz w:val="24"/>
          <w:szCs w:val="24"/>
          <w:lang w:val="en-US"/>
        </w:rPr>
        <w:t>”</w:t>
      </w:r>
      <w:r w:rsidRPr="745201B6" w:rsidR="21903FD2">
        <w:rPr>
          <w:rFonts w:ascii="Times New Roman" w:hAnsi="Times New Roman" w:eastAsia="Times New Roman" w:cs="Times New Roman"/>
          <w:noProof w:val="0"/>
          <w:sz w:val="24"/>
          <w:szCs w:val="24"/>
          <w:lang w:val="en-US"/>
        </w:rPr>
        <w:t xml:space="preserve"> </w:t>
      </w:r>
      <w:r w:rsidRPr="745201B6" w:rsidR="1D86A4DF">
        <w:rPr>
          <w:rFonts w:ascii="Times New Roman" w:hAnsi="Times New Roman" w:eastAsia="Times New Roman" w:cs="Times New Roman"/>
          <w:noProof w:val="0"/>
          <w:sz w:val="24"/>
          <w:szCs w:val="24"/>
          <w:lang w:val="en-US"/>
        </w:rPr>
        <w:t xml:space="preserve"> </w:t>
      </w:r>
      <w:r w:rsidRPr="745201B6" w:rsidR="59899A96">
        <w:rPr>
          <w:rFonts w:ascii="Times New Roman" w:hAnsi="Times New Roman" w:eastAsia="Times New Roman" w:cs="Times New Roman"/>
          <w:noProof w:val="0"/>
          <w:sz w:val="24"/>
          <w:szCs w:val="24"/>
          <w:lang w:val="en-US"/>
        </w:rPr>
        <w:t xml:space="preserve">Eleanor Rees considers the </w:t>
      </w:r>
      <w:r w:rsidRPr="745201B6" w:rsidR="7AA949D9">
        <w:rPr>
          <w:rFonts w:ascii="Times New Roman" w:hAnsi="Times New Roman" w:eastAsia="Times New Roman" w:cs="Times New Roman"/>
          <w:noProof w:val="0"/>
          <w:sz w:val="24"/>
          <w:szCs w:val="24"/>
          <w:lang w:val="en-US"/>
        </w:rPr>
        <w:t>experience</w:t>
      </w:r>
      <w:r w:rsidRPr="745201B6" w:rsidR="59899A96">
        <w:rPr>
          <w:rFonts w:ascii="Times New Roman" w:hAnsi="Times New Roman" w:eastAsia="Times New Roman" w:cs="Times New Roman"/>
          <w:noProof w:val="0"/>
          <w:sz w:val="24"/>
          <w:szCs w:val="24"/>
          <w:lang w:val="en-US"/>
        </w:rPr>
        <w:t xml:space="preserve"> of deciding on the poems for the reading and her experience of the zoom and online medium. Although the poems </w:t>
      </w:r>
      <w:r w:rsidRPr="745201B6" w:rsidR="59899A96">
        <w:rPr>
          <w:rFonts w:ascii="Times New Roman" w:hAnsi="Times New Roman" w:eastAsia="Times New Roman" w:cs="Times New Roman"/>
          <w:noProof w:val="0"/>
          <w:sz w:val="24"/>
          <w:szCs w:val="24"/>
          <w:lang w:val="en-US"/>
        </w:rPr>
        <w:t>em</w:t>
      </w:r>
      <w:r w:rsidRPr="745201B6" w:rsidR="5A71EB97">
        <w:rPr>
          <w:rFonts w:ascii="Times New Roman" w:hAnsi="Times New Roman" w:eastAsia="Times New Roman" w:cs="Times New Roman"/>
          <w:noProof w:val="0"/>
          <w:sz w:val="24"/>
          <w:szCs w:val="24"/>
          <w:lang w:val="en-US"/>
        </w:rPr>
        <w:t>erge</w:t>
      </w:r>
      <w:r w:rsidRPr="745201B6" w:rsidR="5A71EB97">
        <w:rPr>
          <w:rFonts w:ascii="Times New Roman" w:hAnsi="Times New Roman" w:eastAsia="Times New Roman" w:cs="Times New Roman"/>
          <w:noProof w:val="0"/>
          <w:sz w:val="24"/>
          <w:szCs w:val="24"/>
          <w:lang w:val="en-US"/>
        </w:rPr>
        <w:t xml:space="preserve"> from places in her locality, the reading is again a series of decisions and judgements made to produce a cohe</w:t>
      </w:r>
      <w:r w:rsidRPr="745201B6" w:rsidR="31C698ED">
        <w:rPr>
          <w:rFonts w:ascii="Times New Roman" w:hAnsi="Times New Roman" w:eastAsia="Times New Roman" w:cs="Times New Roman"/>
          <w:noProof w:val="0"/>
          <w:sz w:val="24"/>
          <w:szCs w:val="24"/>
          <w:lang w:val="en-US"/>
        </w:rPr>
        <w:t>r</w:t>
      </w:r>
      <w:r w:rsidRPr="745201B6" w:rsidR="3580948C">
        <w:rPr>
          <w:rFonts w:ascii="Times New Roman" w:hAnsi="Times New Roman" w:eastAsia="Times New Roman" w:cs="Times New Roman"/>
          <w:noProof w:val="0"/>
          <w:sz w:val="24"/>
          <w:szCs w:val="24"/>
          <w:lang w:val="en-US"/>
        </w:rPr>
        <w:t xml:space="preserve">ent </w:t>
      </w:r>
      <w:r w:rsidRPr="745201B6" w:rsidR="5A71EB97">
        <w:rPr>
          <w:rFonts w:ascii="Times New Roman" w:hAnsi="Times New Roman" w:eastAsia="Times New Roman" w:cs="Times New Roman"/>
          <w:noProof w:val="0"/>
          <w:sz w:val="24"/>
          <w:szCs w:val="24"/>
          <w:lang w:val="en-US"/>
        </w:rPr>
        <w:t xml:space="preserve">subject and </w:t>
      </w:r>
      <w:r w:rsidRPr="745201B6" w:rsidR="24C2780A">
        <w:rPr>
          <w:rFonts w:ascii="Times New Roman" w:hAnsi="Times New Roman" w:eastAsia="Times New Roman" w:cs="Times New Roman"/>
          <w:noProof w:val="0"/>
          <w:sz w:val="24"/>
          <w:szCs w:val="24"/>
          <w:lang w:val="en-US"/>
        </w:rPr>
        <w:t>intellectual experience, even though the form of the poet, her bo</w:t>
      </w:r>
      <w:r w:rsidRPr="745201B6" w:rsidR="171F5AAA">
        <w:rPr>
          <w:rFonts w:ascii="Times New Roman" w:hAnsi="Times New Roman" w:eastAsia="Times New Roman" w:cs="Times New Roman"/>
          <w:noProof w:val="0"/>
          <w:sz w:val="24"/>
          <w:szCs w:val="24"/>
          <w:lang w:val="en-US"/>
        </w:rPr>
        <w:t>d</w:t>
      </w:r>
      <w:r w:rsidRPr="745201B6" w:rsidR="24C2780A">
        <w:rPr>
          <w:rFonts w:ascii="Times New Roman" w:hAnsi="Times New Roman" w:eastAsia="Times New Roman" w:cs="Times New Roman"/>
          <w:noProof w:val="0"/>
          <w:sz w:val="24"/>
          <w:szCs w:val="24"/>
          <w:lang w:val="en-US"/>
        </w:rPr>
        <w:t>y, is only present in the room as light and data. For Rees, this is a concern, but also a creative</w:t>
      </w:r>
      <w:r w:rsidRPr="745201B6" w:rsidR="4164E7CC">
        <w:rPr>
          <w:rFonts w:ascii="Times New Roman" w:hAnsi="Times New Roman" w:eastAsia="Times New Roman" w:cs="Times New Roman"/>
          <w:noProof w:val="0"/>
          <w:sz w:val="24"/>
          <w:szCs w:val="24"/>
          <w:lang w:val="en-US"/>
        </w:rPr>
        <w:t xml:space="preserve"> and communicative challenge</w:t>
      </w:r>
      <w:r w:rsidRPr="745201B6" w:rsidR="29D03CC4">
        <w:rPr>
          <w:rFonts w:ascii="Times New Roman" w:hAnsi="Times New Roman" w:eastAsia="Times New Roman" w:cs="Times New Roman"/>
          <w:noProof w:val="0"/>
          <w:sz w:val="24"/>
          <w:szCs w:val="24"/>
          <w:lang w:val="en-US"/>
        </w:rPr>
        <w:t xml:space="preserve">. </w:t>
      </w:r>
      <w:r w:rsidRPr="745201B6" w:rsidR="4164E7CC">
        <w:rPr>
          <w:rFonts w:ascii="Times New Roman" w:hAnsi="Times New Roman" w:eastAsia="Times New Roman" w:cs="Times New Roman"/>
          <w:noProof w:val="0"/>
          <w:sz w:val="24"/>
          <w:szCs w:val="24"/>
          <w:lang w:val="en-US"/>
        </w:rPr>
        <w:t>It i</w:t>
      </w:r>
      <w:r w:rsidRPr="745201B6" w:rsidR="194D9488">
        <w:rPr>
          <w:rFonts w:ascii="Times New Roman" w:hAnsi="Times New Roman" w:eastAsia="Times New Roman" w:cs="Times New Roman"/>
          <w:noProof w:val="0"/>
          <w:sz w:val="24"/>
          <w:szCs w:val="24"/>
          <w:lang w:val="en-US"/>
        </w:rPr>
        <w:t xml:space="preserve">s also an approach to poetry which resonates with the Welsh influence on the </w:t>
      </w:r>
      <w:r w:rsidRPr="745201B6" w:rsidR="66009822">
        <w:rPr>
          <w:rFonts w:ascii="Times New Roman" w:hAnsi="Times New Roman" w:eastAsia="Times New Roman" w:cs="Times New Roman"/>
          <w:noProof w:val="0"/>
          <w:sz w:val="24"/>
          <w:szCs w:val="24"/>
          <w:lang w:val="en-US"/>
        </w:rPr>
        <w:t>cultural</w:t>
      </w:r>
      <w:r w:rsidRPr="745201B6" w:rsidR="194D9488">
        <w:rPr>
          <w:rFonts w:ascii="Times New Roman" w:hAnsi="Times New Roman" w:eastAsia="Times New Roman" w:cs="Times New Roman"/>
          <w:noProof w:val="0"/>
          <w:sz w:val="24"/>
          <w:szCs w:val="24"/>
          <w:lang w:val="en-US"/>
        </w:rPr>
        <w:t xml:space="preserve"> context in which she writes, an understanding of poetry both </w:t>
      </w:r>
      <w:r w:rsidRPr="745201B6" w:rsidR="09800363">
        <w:rPr>
          <w:rFonts w:ascii="Times New Roman" w:hAnsi="Times New Roman" w:eastAsia="Times New Roman" w:cs="Times New Roman"/>
          <w:noProof w:val="0"/>
          <w:sz w:val="24"/>
          <w:szCs w:val="24"/>
          <w:lang w:val="en-US"/>
        </w:rPr>
        <w:t>ancient</w:t>
      </w:r>
      <w:r w:rsidRPr="745201B6" w:rsidR="194D9488">
        <w:rPr>
          <w:rFonts w:ascii="Times New Roman" w:hAnsi="Times New Roman" w:eastAsia="Times New Roman" w:cs="Times New Roman"/>
          <w:noProof w:val="0"/>
          <w:sz w:val="24"/>
          <w:szCs w:val="24"/>
          <w:lang w:val="en-US"/>
        </w:rPr>
        <w:t xml:space="preserve"> and modern; a mixture o</w:t>
      </w:r>
      <w:r w:rsidRPr="745201B6" w:rsidR="6178ECF2">
        <w:rPr>
          <w:rFonts w:ascii="Times New Roman" w:hAnsi="Times New Roman" w:eastAsia="Times New Roman" w:cs="Times New Roman"/>
          <w:noProof w:val="0"/>
          <w:sz w:val="24"/>
          <w:szCs w:val="24"/>
          <w:lang w:val="en-US"/>
        </w:rPr>
        <w:t xml:space="preserve">f times and places. </w:t>
      </w:r>
      <w:r w:rsidRPr="745201B6" w:rsidR="1D86A4DF">
        <w:rPr>
          <w:rFonts w:ascii="Times New Roman" w:hAnsi="Times New Roman" w:eastAsia="Times New Roman" w:cs="Times New Roman"/>
          <w:noProof w:val="0"/>
          <w:sz w:val="24"/>
          <w:szCs w:val="24"/>
          <w:lang w:val="en-US"/>
        </w:rPr>
        <w:t xml:space="preserve">In all the essays, poets are involved in the activity of producing subjectivity which is complex, an </w:t>
      </w:r>
      <w:r w:rsidRPr="745201B6" w:rsidR="25081A12">
        <w:rPr>
          <w:rFonts w:ascii="Times New Roman" w:hAnsi="Times New Roman" w:eastAsia="Times New Roman" w:cs="Times New Roman"/>
          <w:noProof w:val="0"/>
          <w:sz w:val="24"/>
          <w:szCs w:val="24"/>
          <w:lang w:val="en-US"/>
        </w:rPr>
        <w:t>interiority</w:t>
      </w:r>
      <w:r w:rsidRPr="745201B6" w:rsidR="5F4FE19E">
        <w:rPr>
          <w:rFonts w:ascii="Times New Roman" w:hAnsi="Times New Roman" w:eastAsia="Times New Roman" w:cs="Times New Roman"/>
          <w:noProof w:val="0"/>
          <w:sz w:val="24"/>
          <w:szCs w:val="24"/>
          <w:lang w:val="en-US"/>
        </w:rPr>
        <w:t xml:space="preserve"> made in relation to the external world, a habitat, or the more resonant, Welsh </w:t>
      </w:r>
      <w:r w:rsidRPr="745201B6" w:rsidR="739DD73E">
        <w:rPr>
          <w:rFonts w:ascii="Times New Roman" w:hAnsi="Times New Roman" w:eastAsia="Times New Roman" w:cs="Times New Roman"/>
          <w:noProof w:val="0"/>
          <w:sz w:val="24"/>
          <w:szCs w:val="24"/>
          <w:lang w:val="en-US"/>
        </w:rPr>
        <w:t>“</w:t>
      </w:r>
      <w:r w:rsidRPr="745201B6" w:rsidR="5F4FE19E">
        <w:rPr>
          <w:rFonts w:ascii="Times New Roman" w:hAnsi="Times New Roman" w:eastAsia="Times New Roman" w:cs="Times New Roman"/>
          <w:noProof w:val="0"/>
          <w:sz w:val="24"/>
          <w:szCs w:val="24"/>
          <w:lang w:val="en-US"/>
        </w:rPr>
        <w:t>cynefin</w:t>
      </w:r>
      <w:r w:rsidRPr="745201B6" w:rsidR="2FD45192">
        <w:rPr>
          <w:rFonts w:ascii="Times New Roman" w:hAnsi="Times New Roman" w:eastAsia="Times New Roman" w:cs="Times New Roman"/>
          <w:noProof w:val="0"/>
          <w:sz w:val="24"/>
          <w:szCs w:val="24"/>
          <w:lang w:val="en-US"/>
        </w:rPr>
        <w:t>,”</w:t>
      </w:r>
      <w:r w:rsidRPr="745201B6" w:rsidR="5F4FE19E">
        <w:rPr>
          <w:rFonts w:ascii="Times New Roman" w:hAnsi="Times New Roman" w:eastAsia="Times New Roman" w:cs="Times New Roman"/>
          <w:noProof w:val="0"/>
          <w:sz w:val="24"/>
          <w:szCs w:val="24"/>
          <w:lang w:val="en-US"/>
        </w:rPr>
        <w:t xml:space="preserve"> </w:t>
      </w:r>
      <w:r w:rsidRPr="745201B6" w:rsidR="6C9CDF2D">
        <w:rPr>
          <w:rFonts w:ascii="Times New Roman" w:hAnsi="Times New Roman" w:eastAsia="Times New Roman" w:cs="Times New Roman"/>
          <w:noProof w:val="0"/>
          <w:sz w:val="24"/>
          <w:szCs w:val="24"/>
          <w:lang w:val="en-US"/>
        </w:rPr>
        <w:t xml:space="preserve">a term which translates as habitat </w:t>
      </w:r>
      <w:r w:rsidRPr="745201B6" w:rsidR="3413C9D2">
        <w:rPr>
          <w:rFonts w:ascii="Times New Roman" w:hAnsi="Times New Roman" w:eastAsia="Times New Roman" w:cs="Times New Roman"/>
          <w:noProof w:val="0"/>
          <w:sz w:val="24"/>
          <w:szCs w:val="24"/>
          <w:lang w:val="en-US"/>
        </w:rPr>
        <w:t>into English but carries more complex meanings, suggesting our entanglement in layers of relationships</w:t>
      </w:r>
      <w:r w:rsidRPr="745201B6" w:rsidR="3413C9D2">
        <w:rPr>
          <w:rFonts w:ascii="Times New Roman" w:hAnsi="Times New Roman" w:eastAsia="Times New Roman" w:cs="Times New Roman"/>
          <w:noProof w:val="0"/>
          <w:sz w:val="24"/>
          <w:szCs w:val="24"/>
          <w:lang w:val="en-US"/>
        </w:rPr>
        <w:t xml:space="preserve">, </w:t>
      </w:r>
      <w:r w:rsidRPr="745201B6" w:rsidR="5F4FE19E">
        <w:rPr>
          <w:rFonts w:ascii="Times New Roman" w:hAnsi="Times New Roman" w:eastAsia="Times New Roman" w:cs="Times New Roman"/>
          <w:noProof w:val="0"/>
          <w:sz w:val="24"/>
          <w:szCs w:val="24"/>
          <w:lang w:val="en-US"/>
        </w:rPr>
        <w:t>a place which exists</w:t>
      </w:r>
      <w:r w:rsidRPr="745201B6" w:rsidR="155E395D">
        <w:rPr>
          <w:rFonts w:ascii="Times New Roman" w:hAnsi="Times New Roman" w:eastAsia="Times New Roman" w:cs="Times New Roman"/>
          <w:noProof w:val="0"/>
          <w:sz w:val="24"/>
          <w:szCs w:val="24"/>
          <w:lang w:val="en-US"/>
        </w:rPr>
        <w:t xml:space="preserve"> and has a material </w:t>
      </w:r>
      <w:r w:rsidRPr="745201B6" w:rsidR="737BBA41">
        <w:rPr>
          <w:rFonts w:ascii="Times New Roman" w:hAnsi="Times New Roman" w:eastAsia="Times New Roman" w:cs="Times New Roman"/>
          <w:noProof w:val="0"/>
          <w:sz w:val="24"/>
          <w:szCs w:val="24"/>
          <w:lang w:val="en-US"/>
        </w:rPr>
        <w:t>presence</w:t>
      </w:r>
      <w:r w:rsidRPr="745201B6" w:rsidR="155E395D">
        <w:rPr>
          <w:rFonts w:ascii="Times New Roman" w:hAnsi="Times New Roman" w:eastAsia="Times New Roman" w:cs="Times New Roman"/>
          <w:noProof w:val="0"/>
          <w:sz w:val="24"/>
          <w:szCs w:val="24"/>
          <w:lang w:val="en-US"/>
        </w:rPr>
        <w:t xml:space="preserve"> as pattern, image and form,</w:t>
      </w:r>
      <w:r w:rsidRPr="745201B6" w:rsidR="5F4FE19E">
        <w:rPr>
          <w:rFonts w:ascii="Times New Roman" w:hAnsi="Times New Roman" w:eastAsia="Times New Roman" w:cs="Times New Roman"/>
          <w:noProof w:val="0"/>
          <w:sz w:val="24"/>
          <w:szCs w:val="24"/>
          <w:lang w:val="en-US"/>
        </w:rPr>
        <w:t xml:space="preserve"> is as real as </w:t>
      </w:r>
      <w:r w:rsidRPr="745201B6" w:rsidR="4E592F73">
        <w:rPr>
          <w:rFonts w:ascii="Times New Roman" w:hAnsi="Times New Roman" w:eastAsia="Times New Roman" w:cs="Times New Roman"/>
          <w:noProof w:val="0"/>
          <w:sz w:val="24"/>
          <w:szCs w:val="24"/>
          <w:lang w:val="en-US"/>
        </w:rPr>
        <w:t xml:space="preserve">a road bridge or a dockland </w:t>
      </w:r>
      <w:r w:rsidRPr="745201B6" w:rsidR="5F4FE19E">
        <w:rPr>
          <w:rFonts w:ascii="Times New Roman" w:hAnsi="Times New Roman" w:eastAsia="Times New Roman" w:cs="Times New Roman"/>
          <w:noProof w:val="0"/>
          <w:sz w:val="24"/>
          <w:szCs w:val="24"/>
          <w:lang w:val="en-US"/>
        </w:rPr>
        <w:t>infra</w:t>
      </w:r>
      <w:r w:rsidRPr="745201B6" w:rsidR="44BF0463">
        <w:rPr>
          <w:rFonts w:ascii="Times New Roman" w:hAnsi="Times New Roman" w:eastAsia="Times New Roman" w:cs="Times New Roman"/>
          <w:noProof w:val="0"/>
          <w:sz w:val="24"/>
          <w:szCs w:val="24"/>
          <w:lang w:val="en-US"/>
        </w:rPr>
        <w:t xml:space="preserve">structure, and needs to be </w:t>
      </w:r>
      <w:r w:rsidRPr="745201B6" w:rsidR="4CDA0E88">
        <w:rPr>
          <w:rFonts w:ascii="Times New Roman" w:hAnsi="Times New Roman" w:eastAsia="Times New Roman" w:cs="Times New Roman"/>
          <w:noProof w:val="0"/>
          <w:sz w:val="24"/>
          <w:szCs w:val="24"/>
          <w:lang w:val="en-US"/>
        </w:rPr>
        <w:t>nurtured</w:t>
      </w:r>
      <w:r w:rsidRPr="745201B6" w:rsidR="44BF0463">
        <w:rPr>
          <w:rFonts w:ascii="Times New Roman" w:hAnsi="Times New Roman" w:eastAsia="Times New Roman" w:cs="Times New Roman"/>
          <w:noProof w:val="0"/>
          <w:sz w:val="24"/>
          <w:szCs w:val="24"/>
          <w:lang w:val="en-US"/>
        </w:rPr>
        <w:t>, protected and celebrated like wildflowers</w:t>
      </w:r>
      <w:r w:rsidRPr="745201B6" w:rsidR="3E95338F">
        <w:rPr>
          <w:rFonts w:ascii="Times New Roman" w:hAnsi="Times New Roman" w:eastAsia="Times New Roman" w:cs="Times New Roman"/>
          <w:noProof w:val="0"/>
          <w:sz w:val="24"/>
          <w:szCs w:val="24"/>
          <w:lang w:val="en-US"/>
        </w:rPr>
        <w:t xml:space="preserve"> as</w:t>
      </w:r>
      <w:r w:rsidRPr="745201B6" w:rsidR="349880E2">
        <w:rPr>
          <w:rFonts w:ascii="Times New Roman" w:hAnsi="Times New Roman" w:eastAsia="Times New Roman" w:cs="Times New Roman"/>
          <w:noProof w:val="0"/>
          <w:sz w:val="24"/>
          <w:szCs w:val="24"/>
          <w:lang w:val="en-US"/>
        </w:rPr>
        <w:t xml:space="preserve"> an </w:t>
      </w:r>
      <w:r w:rsidRPr="745201B6" w:rsidR="3E95338F">
        <w:rPr>
          <w:rFonts w:ascii="Times New Roman" w:hAnsi="Times New Roman" w:eastAsia="Times New Roman" w:cs="Times New Roman"/>
          <w:noProof w:val="0"/>
          <w:sz w:val="24"/>
          <w:szCs w:val="24"/>
          <w:lang w:val="en-US"/>
        </w:rPr>
        <w:t>inner life</w:t>
      </w:r>
      <w:r w:rsidRPr="745201B6" w:rsidR="41A3D3CF">
        <w:rPr>
          <w:rFonts w:ascii="Times New Roman" w:hAnsi="Times New Roman" w:eastAsia="Times New Roman" w:cs="Times New Roman"/>
          <w:noProof w:val="0"/>
          <w:sz w:val="24"/>
          <w:szCs w:val="24"/>
          <w:lang w:val="en-US"/>
        </w:rPr>
        <w:t>, a nuanced</w:t>
      </w:r>
      <w:r w:rsidRPr="745201B6" w:rsidR="60AEA759">
        <w:rPr>
          <w:rFonts w:ascii="Times New Roman" w:hAnsi="Times New Roman" w:eastAsia="Times New Roman" w:cs="Times New Roman"/>
          <w:noProof w:val="0"/>
          <w:sz w:val="24"/>
          <w:szCs w:val="24"/>
          <w:lang w:val="en-US"/>
        </w:rPr>
        <w:t xml:space="preserve">, folded and </w:t>
      </w:r>
      <w:r w:rsidRPr="745201B6" w:rsidR="43F414AE">
        <w:rPr>
          <w:rFonts w:ascii="Times New Roman" w:hAnsi="Times New Roman" w:eastAsia="Times New Roman" w:cs="Times New Roman"/>
          <w:noProof w:val="0"/>
          <w:sz w:val="24"/>
          <w:szCs w:val="24"/>
          <w:lang w:val="en-US"/>
        </w:rPr>
        <w:t xml:space="preserve">non-transparent </w:t>
      </w:r>
      <w:r w:rsidRPr="745201B6" w:rsidR="41A3D3CF">
        <w:rPr>
          <w:rFonts w:ascii="Times New Roman" w:hAnsi="Times New Roman" w:eastAsia="Times New Roman" w:cs="Times New Roman"/>
          <w:noProof w:val="0"/>
          <w:sz w:val="24"/>
          <w:szCs w:val="24"/>
          <w:lang w:val="en-US"/>
        </w:rPr>
        <w:t>subjectivity</w:t>
      </w:r>
      <w:r w:rsidRPr="745201B6" w:rsidR="3E95338F">
        <w:rPr>
          <w:rFonts w:ascii="Times New Roman" w:hAnsi="Times New Roman" w:eastAsia="Times New Roman" w:cs="Times New Roman"/>
          <w:noProof w:val="0"/>
          <w:sz w:val="24"/>
          <w:szCs w:val="24"/>
          <w:lang w:val="en-US"/>
        </w:rPr>
        <w:t xml:space="preserve"> also under threat</w:t>
      </w:r>
      <w:r w:rsidRPr="745201B6" w:rsidR="59E71763">
        <w:rPr>
          <w:rFonts w:ascii="Times New Roman" w:hAnsi="Times New Roman" w:eastAsia="Times New Roman" w:cs="Times New Roman"/>
          <w:noProof w:val="0"/>
          <w:sz w:val="24"/>
          <w:szCs w:val="24"/>
          <w:lang w:val="en-US"/>
        </w:rPr>
        <w:t xml:space="preserve"> from ideas of selfhood to</w:t>
      </w:r>
      <w:r w:rsidRPr="745201B6" w:rsidR="3E0A4075">
        <w:rPr>
          <w:rFonts w:ascii="Times New Roman" w:hAnsi="Times New Roman" w:eastAsia="Times New Roman" w:cs="Times New Roman"/>
          <w:noProof w:val="0"/>
          <w:sz w:val="24"/>
          <w:szCs w:val="24"/>
          <w:lang w:val="en-US"/>
        </w:rPr>
        <w:t>o</w:t>
      </w:r>
      <w:r w:rsidRPr="745201B6" w:rsidR="59E71763">
        <w:rPr>
          <w:rFonts w:ascii="Times New Roman" w:hAnsi="Times New Roman" w:eastAsia="Times New Roman" w:cs="Times New Roman"/>
          <w:noProof w:val="0"/>
          <w:sz w:val="24"/>
          <w:szCs w:val="24"/>
          <w:lang w:val="en-US"/>
        </w:rPr>
        <w:t xml:space="preserve"> easily available </w:t>
      </w:r>
      <w:r w:rsidRPr="745201B6" w:rsidR="7879161A">
        <w:rPr>
          <w:rFonts w:ascii="Times New Roman" w:hAnsi="Times New Roman" w:eastAsia="Times New Roman" w:cs="Times New Roman"/>
          <w:noProof w:val="0"/>
          <w:sz w:val="24"/>
          <w:szCs w:val="24"/>
          <w:lang w:val="en-US"/>
        </w:rPr>
        <w:t>for</w:t>
      </w:r>
      <w:r w:rsidRPr="745201B6" w:rsidR="59E71763">
        <w:rPr>
          <w:rFonts w:ascii="Times New Roman" w:hAnsi="Times New Roman" w:eastAsia="Times New Roman" w:cs="Times New Roman"/>
          <w:noProof w:val="0"/>
          <w:sz w:val="24"/>
          <w:szCs w:val="24"/>
          <w:lang w:val="en-US"/>
        </w:rPr>
        <w:t xml:space="preserve"> </w:t>
      </w:r>
      <w:r w:rsidRPr="745201B6" w:rsidR="30FC22D0">
        <w:rPr>
          <w:rFonts w:ascii="Times New Roman" w:hAnsi="Times New Roman" w:eastAsia="Times New Roman" w:cs="Times New Roman"/>
          <w:noProof w:val="0"/>
          <w:sz w:val="24"/>
          <w:szCs w:val="24"/>
          <w:lang w:val="en-US"/>
        </w:rPr>
        <w:t>consumption</w:t>
      </w:r>
      <w:r w:rsidRPr="745201B6" w:rsidR="2CB19FE7">
        <w:rPr>
          <w:rFonts w:ascii="Times New Roman" w:hAnsi="Times New Roman" w:eastAsia="Times New Roman" w:cs="Times New Roman"/>
          <w:noProof w:val="0"/>
          <w:sz w:val="24"/>
          <w:szCs w:val="24"/>
          <w:lang w:val="en-US"/>
        </w:rPr>
        <w:t xml:space="preserve"> and extraction.</w:t>
      </w:r>
      <w:r w:rsidRPr="745201B6" w:rsidR="5499FAAB">
        <w:rPr>
          <w:rFonts w:ascii="Times New Roman" w:hAnsi="Times New Roman" w:eastAsia="Times New Roman" w:cs="Times New Roman"/>
          <w:noProof w:val="0"/>
          <w:sz w:val="24"/>
          <w:szCs w:val="24"/>
          <w:lang w:val="en-US"/>
        </w:rPr>
        <w:t xml:space="preserve"> </w:t>
      </w:r>
    </w:p>
    <w:p w:rsidR="00E22C29" w:rsidP="745201B6" w:rsidRDefault="00E22C29" w14:paraId="3841B5F1" w14:textId="0C2519CB">
      <w:pPr>
        <w:widowControl w:val="0"/>
        <w:spacing w:line="480" w:lineRule="auto"/>
        <w:ind w:firstLine="720"/>
        <w:rPr>
          <w:rFonts w:ascii="Times New Roman" w:hAnsi="Times New Roman" w:eastAsia="Times New Roman" w:cs="Times New Roman"/>
          <w:i w:val="0"/>
          <w:iCs w:val="0"/>
          <w:noProof w:val="0"/>
          <w:sz w:val="24"/>
          <w:szCs w:val="24"/>
          <w:lang w:val="en-US"/>
        </w:rPr>
      </w:pPr>
      <w:r w:rsidRPr="745201B6" w:rsidR="051AC2E7">
        <w:rPr>
          <w:rFonts w:ascii="Times New Roman" w:hAnsi="Times New Roman" w:eastAsia="Times New Roman" w:cs="Times New Roman"/>
          <w:noProof w:val="0"/>
          <w:sz w:val="24"/>
          <w:szCs w:val="24"/>
          <w:lang w:val="en-US"/>
        </w:rPr>
        <w:t>Hopefully</w:t>
      </w:r>
      <w:r w:rsidRPr="745201B6" w:rsidR="051AC2E7">
        <w:rPr>
          <w:rFonts w:ascii="Times New Roman" w:hAnsi="Times New Roman" w:eastAsia="Times New Roman" w:cs="Times New Roman"/>
          <w:noProof w:val="0"/>
          <w:sz w:val="24"/>
          <w:szCs w:val="24"/>
          <w:lang w:val="en-US"/>
        </w:rPr>
        <w:t xml:space="preserve"> the work gathered </w:t>
      </w:r>
      <w:r w:rsidRPr="745201B6" w:rsidR="051AC2E7">
        <w:rPr>
          <w:rFonts w:ascii="Times New Roman" w:hAnsi="Times New Roman" w:eastAsia="Times New Roman" w:cs="Times New Roman"/>
          <w:noProof w:val="0"/>
          <w:sz w:val="24"/>
          <w:szCs w:val="24"/>
          <w:lang w:val="en-US"/>
        </w:rPr>
        <w:t>in this special issue</w:t>
      </w:r>
      <w:r w:rsidRPr="745201B6" w:rsidR="6F82E651">
        <w:rPr>
          <w:rFonts w:ascii="Times New Roman" w:hAnsi="Times New Roman" w:eastAsia="Times New Roman" w:cs="Times New Roman"/>
          <w:noProof w:val="0"/>
          <w:sz w:val="24"/>
          <w:szCs w:val="24"/>
          <w:lang w:val="en-US"/>
        </w:rPr>
        <w:t xml:space="preserve"> illuminates the </w:t>
      </w:r>
      <w:r w:rsidRPr="745201B6" w:rsidR="6F82E651">
        <w:rPr>
          <w:rFonts w:ascii="Times New Roman" w:hAnsi="Times New Roman" w:eastAsia="Times New Roman" w:cs="Times New Roman"/>
          <w:noProof w:val="0"/>
          <w:sz w:val="24"/>
          <w:szCs w:val="24"/>
          <w:lang w:val="en-US"/>
        </w:rPr>
        <w:t xml:space="preserve">multiple elements that make up a poetry event: </w:t>
      </w:r>
      <w:r w:rsidRPr="745201B6" w:rsidR="2A9D7840">
        <w:rPr>
          <w:rFonts w:ascii="Times New Roman" w:hAnsi="Times New Roman" w:eastAsia="Times New Roman" w:cs="Times New Roman"/>
          <w:noProof w:val="0"/>
          <w:sz w:val="24"/>
          <w:szCs w:val="24"/>
          <w:lang w:val="en-US"/>
        </w:rPr>
        <w:t xml:space="preserve">the </w:t>
      </w:r>
      <w:r w:rsidRPr="745201B6" w:rsidR="2A9D7840">
        <w:rPr>
          <w:rFonts w:ascii="Times New Roman" w:hAnsi="Times New Roman" w:eastAsia="Times New Roman" w:cs="Times New Roman"/>
          <w:noProof w:val="0"/>
          <w:sz w:val="24"/>
          <w:szCs w:val="24"/>
          <w:lang w:val="en-US"/>
        </w:rPr>
        <w:t xml:space="preserve">reproductive labor carried out </w:t>
      </w:r>
      <w:r w:rsidRPr="745201B6" w:rsidR="6F82E651">
        <w:rPr>
          <w:rFonts w:ascii="Times New Roman" w:hAnsi="Times New Roman" w:eastAsia="Times New Roman" w:cs="Times New Roman"/>
          <w:noProof w:val="0"/>
          <w:sz w:val="24"/>
          <w:szCs w:val="24"/>
          <w:lang w:val="en-US"/>
        </w:rPr>
        <w:t>by organizers</w:t>
      </w:r>
      <w:r w:rsidRPr="745201B6" w:rsidR="51973B11">
        <w:rPr>
          <w:rFonts w:ascii="Times New Roman" w:hAnsi="Times New Roman" w:eastAsia="Times New Roman" w:cs="Times New Roman"/>
          <w:noProof w:val="0"/>
          <w:sz w:val="24"/>
          <w:szCs w:val="24"/>
          <w:lang w:val="en-US"/>
        </w:rPr>
        <w:t>, the preparation by</w:t>
      </w:r>
      <w:r w:rsidRPr="745201B6" w:rsidR="6F82E651">
        <w:rPr>
          <w:rFonts w:ascii="Times New Roman" w:hAnsi="Times New Roman" w:eastAsia="Times New Roman" w:cs="Times New Roman"/>
          <w:noProof w:val="0"/>
          <w:sz w:val="24"/>
          <w:szCs w:val="24"/>
          <w:lang w:val="en-US"/>
        </w:rPr>
        <w:t xml:space="preserve"> curators, the </w:t>
      </w:r>
      <w:r w:rsidRPr="745201B6" w:rsidR="6F82E651">
        <w:rPr>
          <w:rFonts w:ascii="Times New Roman" w:hAnsi="Times New Roman" w:eastAsia="Times New Roman" w:cs="Times New Roman"/>
          <w:noProof w:val="0"/>
          <w:sz w:val="24"/>
          <w:szCs w:val="24"/>
          <w:lang w:val="en-US"/>
        </w:rPr>
        <w:t xml:space="preserve">writing and selection of poems to be included, </w:t>
      </w:r>
      <w:r w:rsidRPr="745201B6" w:rsidR="312846DE">
        <w:rPr>
          <w:rFonts w:ascii="Times New Roman" w:hAnsi="Times New Roman" w:eastAsia="Times New Roman" w:cs="Times New Roman"/>
          <w:noProof w:val="0"/>
          <w:sz w:val="24"/>
          <w:szCs w:val="24"/>
          <w:lang w:val="en-US"/>
        </w:rPr>
        <w:t>the participation in the event itself</w:t>
      </w:r>
      <w:r w:rsidRPr="745201B6" w:rsidR="312846DE">
        <w:rPr>
          <w:rFonts w:ascii="Times New Roman" w:hAnsi="Times New Roman" w:eastAsia="Times New Roman" w:cs="Times New Roman"/>
          <w:noProof w:val="0"/>
          <w:sz w:val="24"/>
          <w:szCs w:val="24"/>
          <w:lang w:val="en-US"/>
        </w:rPr>
        <w:t xml:space="preserve">, </w:t>
      </w:r>
      <w:r w:rsidRPr="745201B6" w:rsidR="6F82E651">
        <w:rPr>
          <w:rFonts w:ascii="Times New Roman" w:hAnsi="Times New Roman" w:eastAsia="Times New Roman" w:cs="Times New Roman"/>
          <w:noProof w:val="0"/>
          <w:sz w:val="24"/>
          <w:szCs w:val="24"/>
          <w:lang w:val="en-US"/>
        </w:rPr>
        <w:t xml:space="preserve">the curation or compering </w:t>
      </w:r>
      <w:r w:rsidRPr="745201B6" w:rsidR="3E564D6A">
        <w:rPr>
          <w:rFonts w:ascii="Times New Roman" w:hAnsi="Times New Roman" w:eastAsia="Times New Roman" w:cs="Times New Roman"/>
          <w:noProof w:val="0"/>
          <w:sz w:val="24"/>
          <w:szCs w:val="24"/>
          <w:lang w:val="en-US"/>
        </w:rPr>
        <w:t>during the event, the reflection and analysis in its aftermath.</w:t>
      </w:r>
      <w:r w:rsidRPr="745201B6" w:rsidR="66D833F4">
        <w:rPr>
          <w:rFonts w:ascii="Times New Roman" w:hAnsi="Times New Roman" w:eastAsia="Times New Roman" w:cs="Times New Roman"/>
          <w:noProof w:val="0"/>
          <w:sz w:val="24"/>
          <w:szCs w:val="24"/>
          <w:lang w:val="en-US"/>
        </w:rPr>
        <w:t xml:space="preserve"> Moreover, we hope that </w:t>
      </w:r>
      <w:r w:rsidRPr="745201B6" w:rsidR="66D833F4">
        <w:rPr>
          <w:rFonts w:ascii="Times New Roman" w:hAnsi="Times New Roman" w:eastAsia="Times New Roman" w:cs="Times New Roman"/>
          <w:i w:val="1"/>
          <w:iCs w:val="1"/>
          <w:noProof w:val="0"/>
          <w:sz w:val="24"/>
          <w:szCs w:val="24"/>
          <w:lang w:val="en-US"/>
        </w:rPr>
        <w:t>Poems in Port Cities</w:t>
      </w:r>
      <w:r w:rsidRPr="745201B6" w:rsidR="66D833F4">
        <w:rPr>
          <w:rFonts w:ascii="Times New Roman" w:hAnsi="Times New Roman" w:eastAsia="Times New Roman" w:cs="Times New Roman"/>
          <w:i w:val="0"/>
          <w:iCs w:val="0"/>
          <w:noProof w:val="0"/>
          <w:sz w:val="24"/>
          <w:szCs w:val="24"/>
          <w:lang w:val="en-US"/>
        </w:rPr>
        <w:t xml:space="preserve"> will set a precedent for many more speculative poetry events to be organized; events that</w:t>
      </w:r>
      <w:r w:rsidRPr="745201B6" w:rsidR="66D833F4">
        <w:rPr>
          <w:rFonts w:ascii="Times New Roman" w:hAnsi="Times New Roman" w:eastAsia="Times New Roman" w:cs="Times New Roman"/>
          <w:i w:val="0"/>
          <w:iCs w:val="0"/>
          <w:noProof w:val="0"/>
          <w:sz w:val="24"/>
          <w:szCs w:val="24"/>
          <w:lang w:val="en-US"/>
        </w:rPr>
        <w:t xml:space="preserve"> are a platform for poets to act as “</w:t>
      </w:r>
      <w:r w:rsidRPr="745201B6" w:rsidR="773D3222">
        <w:rPr>
          <w:rFonts w:ascii="Times New Roman" w:hAnsi="Times New Roman" w:eastAsia="Times New Roman" w:cs="Times New Roman"/>
          <w:i w:val="0"/>
          <w:iCs w:val="0"/>
          <w:noProof w:val="0"/>
          <w:sz w:val="24"/>
          <w:szCs w:val="24"/>
          <w:lang w:val="en-US"/>
        </w:rPr>
        <w:t>radical epistemologists</w:t>
      </w:r>
      <w:r w:rsidRPr="745201B6" w:rsidR="773D3222">
        <w:rPr>
          <w:rFonts w:ascii="Times New Roman" w:hAnsi="Times New Roman" w:eastAsia="Times New Roman" w:cs="Times New Roman"/>
          <w:i w:val="0"/>
          <w:iCs w:val="0"/>
          <w:noProof w:val="0"/>
          <w:sz w:val="24"/>
          <w:szCs w:val="24"/>
          <w:lang w:val="en-US"/>
        </w:rPr>
        <w:t xml:space="preserve">,” as Joan Retallack puts it in an essay quoted in </w:t>
      </w:r>
      <w:r w:rsidRPr="745201B6" w:rsidR="073A1632">
        <w:rPr>
          <w:rFonts w:ascii="Times New Roman" w:hAnsi="Times New Roman" w:eastAsia="Times New Roman" w:cs="Times New Roman"/>
          <w:i w:val="0"/>
          <w:iCs w:val="0"/>
          <w:noProof w:val="0"/>
          <w:sz w:val="24"/>
          <w:szCs w:val="24"/>
          <w:lang w:val="en-US"/>
        </w:rPr>
        <w:t>“</w:t>
      </w:r>
      <w:r w:rsidRPr="745201B6" w:rsidR="32B0B95D">
        <w:rPr>
          <w:rFonts w:ascii="Times New Roman" w:hAnsi="Times New Roman" w:eastAsia="Times New Roman" w:cs="Times New Roman"/>
          <w:i w:val="0"/>
          <w:iCs w:val="0"/>
          <w:noProof w:val="0"/>
          <w:sz w:val="24"/>
          <w:szCs w:val="24"/>
          <w:lang w:val="en-US"/>
        </w:rPr>
        <w:t>Knowing Poetically.”</w:t>
      </w:r>
    </w:p>
    <w:p w:rsidR="745201B6" w:rsidP="745201B6" w:rsidRDefault="745201B6" w14:paraId="5F23D7A3" w14:textId="63C643E6">
      <w:pPr>
        <w:widowControl w:val="0"/>
        <w:spacing w:line="480" w:lineRule="auto"/>
        <w:ind w:firstLine="720"/>
        <w:rPr>
          <w:rFonts w:ascii="Times New Roman" w:hAnsi="Times New Roman" w:eastAsia="Times New Roman" w:cs="Times New Roman"/>
          <w:i w:val="0"/>
          <w:iCs w:val="0"/>
          <w:noProof w:val="0"/>
          <w:sz w:val="24"/>
          <w:szCs w:val="24"/>
          <w:lang w:val="en-US"/>
        </w:rPr>
      </w:pPr>
    </w:p>
    <w:p w:rsidR="5163334E" w:rsidP="745201B6" w:rsidRDefault="5163334E" w14:paraId="5B52135A" w14:textId="20E5ABB5">
      <w:pPr>
        <w:pStyle w:val="Normal"/>
        <w:widowControl w:val="0"/>
        <w:spacing w:line="480" w:lineRule="auto"/>
        <w:jc w:val="center"/>
        <w:rPr>
          <w:rFonts w:ascii="Times New Roman" w:hAnsi="Times New Roman" w:eastAsia="Times New Roman" w:cs="Times New Roman"/>
          <w:b w:val="1"/>
          <w:bCs w:val="1"/>
          <w:noProof w:val="0"/>
          <w:sz w:val="24"/>
          <w:szCs w:val="24"/>
          <w:lang w:val="en-US"/>
        </w:rPr>
      </w:pPr>
      <w:r w:rsidRPr="745201B6" w:rsidR="5163334E">
        <w:rPr>
          <w:rFonts w:ascii="Times New Roman" w:hAnsi="Times New Roman" w:eastAsia="Times New Roman" w:cs="Times New Roman"/>
          <w:b w:val="1"/>
          <w:bCs w:val="1"/>
          <w:noProof w:val="0"/>
          <w:sz w:val="24"/>
          <w:szCs w:val="24"/>
          <w:lang w:val="en-US"/>
        </w:rPr>
        <w:t>References</w:t>
      </w:r>
    </w:p>
    <w:p w:rsidR="5163334E" w:rsidP="745201B6" w:rsidRDefault="5163334E" w14:paraId="14B7872B" w14:textId="60FADB23">
      <w:pPr>
        <w:pStyle w:val="Normal"/>
        <w:widowControl w:val="0"/>
        <w:spacing w:line="480" w:lineRule="auto"/>
        <w:ind w:left="720" w:hanging="720"/>
        <w:jc w:val="left"/>
        <w:rPr>
          <w:rFonts w:ascii="Times New Roman" w:hAnsi="Times New Roman" w:eastAsia="Times New Roman" w:cs="Times New Roman"/>
          <w:noProof w:val="0"/>
          <w:sz w:val="24"/>
          <w:szCs w:val="24"/>
          <w:lang w:val="en-US"/>
        </w:rPr>
      </w:pP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Bradotti</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w:t>
      </w:r>
      <w:r w:rsidRPr="745201B6" w:rsidR="7A4F9D40">
        <w:rPr>
          <w:rFonts w:ascii="Times New Roman" w:hAnsi="Times New Roman" w:eastAsia="Times New Roman" w:cs="Times New Roman"/>
          <w:b w:val="0"/>
          <w:bCs w:val="0"/>
          <w:i w:val="0"/>
          <w:iCs w:val="0"/>
          <w:caps w:val="0"/>
          <w:smallCaps w:val="0"/>
          <w:strike w:val="0"/>
          <w:dstrike w:val="0"/>
          <w:noProof w:val="0"/>
          <w:sz w:val="24"/>
          <w:szCs w:val="24"/>
          <w:u w:val="none"/>
          <w:lang w:val="en-US"/>
        </w:rPr>
        <w:t xml:space="preserve"> </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Ros</w:t>
      </w:r>
      <w:r w:rsidRPr="745201B6" w:rsidR="16969079">
        <w:rPr>
          <w:rFonts w:ascii="Times New Roman" w:hAnsi="Times New Roman" w:eastAsia="Times New Roman" w:cs="Times New Roman"/>
          <w:b w:val="0"/>
          <w:bCs w:val="0"/>
          <w:i w:val="0"/>
          <w:iCs w:val="0"/>
          <w:caps w:val="0"/>
          <w:smallCaps w:val="0"/>
          <w:strike w:val="0"/>
          <w:dstrike w:val="0"/>
          <w:noProof w:val="0"/>
          <w:sz w:val="24"/>
          <w:szCs w:val="24"/>
          <w:u w:val="none"/>
          <w:lang w:val="en-US"/>
        </w:rPr>
        <w:t>.</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 xml:space="preserve">, </w:t>
      </w:r>
      <w:r w:rsidRPr="745201B6" w:rsidR="739DD73E">
        <w:rPr>
          <w:rFonts w:ascii="Times New Roman" w:hAnsi="Times New Roman" w:eastAsia="Times New Roman" w:cs="Times New Roman"/>
          <w:b w:val="0"/>
          <w:bCs w:val="0"/>
          <w:i w:val="0"/>
          <w:iCs w:val="0"/>
          <w:caps w:val="0"/>
          <w:smallCaps w:val="0"/>
          <w:strike w:val="0"/>
          <w:dstrike w:val="0"/>
          <w:noProof w:val="0"/>
          <w:sz w:val="24"/>
          <w:szCs w:val="24"/>
          <w:u w:val="none"/>
          <w:lang w:val="en-US"/>
        </w:rPr>
        <w:t>“</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 xml:space="preserve">Foreword: A Becoming-world of Collective Knowledge </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Practices</w:t>
      </w:r>
      <w:r w:rsidRPr="745201B6" w:rsidR="1D0735D5">
        <w:rPr>
          <w:rFonts w:ascii="Times New Roman" w:hAnsi="Times New Roman" w:eastAsia="Times New Roman" w:cs="Times New Roman"/>
          <w:b w:val="0"/>
          <w:bCs w:val="0"/>
          <w:i w:val="0"/>
          <w:iCs w:val="0"/>
          <w:caps w:val="0"/>
          <w:smallCaps w:val="0"/>
          <w:strike w:val="0"/>
          <w:dstrike w:val="0"/>
          <w:noProof w:val="0"/>
          <w:sz w:val="24"/>
          <w:szCs w:val="24"/>
          <w:u w:val="none"/>
          <w:lang w:val="en-US"/>
        </w:rPr>
        <w:t>.”</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 xml:space="preserve"> </w:t>
      </w:r>
      <w:r w:rsidRPr="745201B6" w:rsidR="5163334E">
        <w:rPr>
          <w:rFonts w:ascii="Times New Roman" w:hAnsi="Times New Roman" w:eastAsia="Times New Roman" w:cs="Times New Roman"/>
          <w:b w:val="0"/>
          <w:bCs w:val="0"/>
          <w:i w:val="1"/>
          <w:iCs w:val="1"/>
          <w:caps w:val="0"/>
          <w:smallCaps w:val="0"/>
          <w:strike w:val="0"/>
          <w:dstrike w:val="0"/>
          <w:noProof w:val="0"/>
          <w:sz w:val="24"/>
          <w:szCs w:val="24"/>
          <w:u w:val="none"/>
          <w:lang w:val="en-US"/>
        </w:rPr>
        <w:t xml:space="preserve">Methods and </w:t>
      </w:r>
      <w:r w:rsidRPr="745201B6" w:rsidR="5163334E">
        <w:rPr>
          <w:rFonts w:ascii="Times New Roman" w:hAnsi="Times New Roman" w:eastAsia="Times New Roman" w:cs="Times New Roman"/>
          <w:b w:val="0"/>
          <w:bCs w:val="0"/>
          <w:i w:val="1"/>
          <w:iCs w:val="1"/>
          <w:caps w:val="0"/>
          <w:smallCaps w:val="0"/>
          <w:strike w:val="0"/>
          <w:dstrike w:val="0"/>
          <w:noProof w:val="0"/>
          <w:sz w:val="24"/>
          <w:szCs w:val="24"/>
          <w:u w:val="none"/>
          <w:lang w:val="en-US"/>
        </w:rPr>
        <w:t>Geneologies</w:t>
      </w:r>
      <w:r w:rsidRPr="745201B6" w:rsidR="5163334E">
        <w:rPr>
          <w:rFonts w:ascii="Times New Roman" w:hAnsi="Times New Roman" w:eastAsia="Times New Roman" w:cs="Times New Roman"/>
          <w:b w:val="0"/>
          <w:bCs w:val="0"/>
          <w:i w:val="1"/>
          <w:iCs w:val="1"/>
          <w:caps w:val="0"/>
          <w:smallCaps w:val="0"/>
          <w:strike w:val="0"/>
          <w:dstrike w:val="0"/>
          <w:noProof w:val="0"/>
          <w:sz w:val="24"/>
          <w:szCs w:val="24"/>
          <w:u w:val="none"/>
          <w:lang w:val="en-US"/>
        </w:rPr>
        <w:t xml:space="preserve"> of New </w:t>
      </w:r>
      <w:r w:rsidRPr="745201B6" w:rsidR="5163334E">
        <w:rPr>
          <w:rFonts w:ascii="Times New Roman" w:hAnsi="Times New Roman" w:eastAsia="Times New Roman" w:cs="Times New Roman"/>
          <w:b w:val="0"/>
          <w:bCs w:val="0"/>
          <w:i w:val="1"/>
          <w:iCs w:val="1"/>
          <w:caps w:val="0"/>
          <w:smallCaps w:val="0"/>
          <w:strike w:val="0"/>
          <w:dstrike w:val="0"/>
          <w:noProof w:val="0"/>
          <w:sz w:val="24"/>
          <w:szCs w:val="24"/>
          <w:u w:val="none"/>
          <w:lang w:val="en-US"/>
        </w:rPr>
        <w:t>Materalism</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 xml:space="preserve">, </w:t>
      </w:r>
      <w:r w:rsidRPr="745201B6" w:rsidR="6D214F82">
        <w:rPr>
          <w:rFonts w:ascii="Times New Roman" w:hAnsi="Times New Roman" w:eastAsia="Times New Roman" w:cs="Times New Roman"/>
          <w:b w:val="0"/>
          <w:bCs w:val="0"/>
          <w:i w:val="0"/>
          <w:iCs w:val="0"/>
          <w:caps w:val="0"/>
          <w:smallCaps w:val="0"/>
          <w:strike w:val="0"/>
          <w:dstrike w:val="0"/>
          <w:noProof w:val="0"/>
          <w:sz w:val="24"/>
          <w:szCs w:val="24"/>
          <w:u w:val="none"/>
          <w:lang w:val="en-US"/>
        </w:rPr>
        <w:t>Edinburgh University Press, 2024: accessed 17.09.24</w:t>
      </w:r>
      <w:r w:rsidRPr="745201B6" w:rsidR="5163334E">
        <w:rPr>
          <w:rFonts w:ascii="Times New Roman" w:hAnsi="Times New Roman" w:eastAsia="Times New Roman" w:cs="Times New Roman"/>
          <w:b w:val="0"/>
          <w:bCs w:val="0"/>
          <w:i w:val="0"/>
          <w:iCs w:val="0"/>
          <w:caps w:val="0"/>
          <w:smallCaps w:val="0"/>
          <w:strike w:val="0"/>
          <w:dstrike w:val="0"/>
          <w:noProof w:val="0"/>
          <w:sz w:val="24"/>
          <w:szCs w:val="24"/>
          <w:u w:val="none"/>
          <w:lang w:val="en-US"/>
        </w:rPr>
        <w:t xml:space="preserve"> </w:t>
      </w:r>
      <w:hyperlink r:id="R8e2830fadf844449">
        <w:r w:rsidRPr="745201B6" w:rsidR="5163334E">
          <w:rPr>
            <w:rStyle w:val="Hyperlink"/>
            <w:rFonts w:ascii="Times New Roman" w:hAnsi="Times New Roman" w:eastAsia="Times New Roman" w:cs="Times New Roman"/>
            <w:b w:val="0"/>
            <w:bCs w:val="0"/>
            <w:i w:val="0"/>
            <w:iCs w:val="0"/>
            <w:caps w:val="0"/>
            <w:smallCaps w:val="0"/>
            <w:strike w:val="0"/>
            <w:dstrike w:val="0"/>
            <w:noProof w:val="0"/>
            <w:sz w:val="24"/>
            <w:szCs w:val="24"/>
            <w:u w:val="single"/>
            <w:lang w:val="en-US"/>
          </w:rPr>
          <w:t>https://doi.org/10.1515/9781399530071</w:t>
        </w:r>
      </w:hyperlink>
    </w:p>
    <w:p w:rsidR="00AD7377" w:rsidP="745201B6" w:rsidRDefault="00AD7377" w14:paraId="36BD9F4E" w14:textId="7400A7D2">
      <w:pPr>
        <w:pStyle w:val="Normal"/>
        <w:widowControl w:val="0"/>
        <w:spacing w:line="480" w:lineRule="auto"/>
        <w:ind w:left="720" w:hanging="720"/>
        <w:rPr>
          <w:rFonts w:ascii="Times New Roman" w:hAnsi="Times New Roman" w:eastAsia="Times New Roman" w:cs="Times New Roman"/>
          <w:noProof w:val="0"/>
          <w:sz w:val="24"/>
          <w:szCs w:val="24"/>
          <w:lang w:val="en-US"/>
        </w:rPr>
      </w:pPr>
      <w:r w:rsidRPr="745201B6" w:rsidR="53C1274B">
        <w:rPr>
          <w:rFonts w:ascii="Times New Roman" w:hAnsi="Times New Roman" w:eastAsia="Times New Roman" w:cs="Times New Roman"/>
          <w:noProof w:val="0"/>
          <w:sz w:val="24"/>
          <w:szCs w:val="24"/>
          <w:lang w:val="en-US"/>
        </w:rPr>
        <w:t xml:space="preserve">Easterling, Keller. </w:t>
      </w:r>
      <w:r w:rsidRPr="745201B6" w:rsidR="53C1274B">
        <w:rPr>
          <w:rFonts w:ascii="Times New Roman" w:hAnsi="Times New Roman" w:eastAsia="Times New Roman" w:cs="Times New Roman"/>
          <w:i w:val="1"/>
          <w:iCs w:val="1"/>
          <w:noProof w:val="0"/>
          <w:sz w:val="24"/>
          <w:szCs w:val="24"/>
          <w:lang w:val="en-US"/>
        </w:rPr>
        <w:t>Extrastatecraft</w:t>
      </w:r>
      <w:r w:rsidRPr="745201B6" w:rsidR="53C1274B">
        <w:rPr>
          <w:rFonts w:ascii="Times New Roman" w:hAnsi="Times New Roman" w:eastAsia="Times New Roman" w:cs="Times New Roman"/>
          <w:i w:val="1"/>
          <w:iCs w:val="1"/>
          <w:noProof w:val="0"/>
          <w:sz w:val="24"/>
          <w:szCs w:val="24"/>
          <w:lang w:val="en-US"/>
        </w:rPr>
        <w:t>: The Power of Infrastructure Space</w:t>
      </w:r>
      <w:r w:rsidRPr="745201B6" w:rsidR="53C1274B">
        <w:rPr>
          <w:rFonts w:ascii="Times New Roman" w:hAnsi="Times New Roman" w:eastAsia="Times New Roman" w:cs="Times New Roman"/>
          <w:noProof w:val="0"/>
          <w:sz w:val="24"/>
          <w:szCs w:val="24"/>
          <w:lang w:val="en-US"/>
        </w:rPr>
        <w:t>. 1st ed., Verso, 2014.</w:t>
      </w:r>
    </w:p>
    <w:p w:rsidR="00AD7377" w:rsidP="745201B6" w:rsidRDefault="00AD7377" w14:paraId="1541D77E" w14:textId="6B2198B3">
      <w:pPr>
        <w:pStyle w:val="Normal"/>
        <w:widowControl w:val="0"/>
        <w:spacing w:before="0" w:beforeAutospacing="off" w:after="0" w:afterAutospacing="off" w:line="480" w:lineRule="auto"/>
        <w:ind w:left="720" w:hanging="720"/>
        <w:rPr>
          <w:rFonts w:ascii="Times New Roman" w:hAnsi="Times New Roman" w:eastAsia="Times New Roman" w:cs="Times New Roman"/>
          <w:noProof w:val="0"/>
          <w:sz w:val="24"/>
          <w:szCs w:val="24"/>
          <w:lang w:val="en-US"/>
        </w:rPr>
      </w:pPr>
      <w:r w:rsidRPr="745201B6" w:rsidR="5CF181DF">
        <w:rPr>
          <w:rFonts w:ascii="Times New Roman" w:hAnsi="Times New Roman" w:eastAsia="Times New Roman" w:cs="Times New Roman"/>
          <w:noProof w:val="0"/>
          <w:sz w:val="24"/>
          <w:szCs w:val="24"/>
          <w:lang w:val="en-US"/>
        </w:rPr>
        <w:t xml:space="preserve">Myers, Benjamin. </w:t>
      </w:r>
      <w:r w:rsidRPr="745201B6" w:rsidR="5CF181DF">
        <w:rPr>
          <w:rFonts w:ascii="Times New Roman" w:hAnsi="Times New Roman" w:eastAsia="Times New Roman" w:cs="Times New Roman"/>
          <w:i w:val="1"/>
          <w:iCs w:val="1"/>
          <w:noProof w:val="0"/>
          <w:sz w:val="24"/>
          <w:szCs w:val="24"/>
          <w:lang w:val="en-US"/>
        </w:rPr>
        <w:t>The Offing</w:t>
      </w:r>
      <w:r w:rsidRPr="745201B6" w:rsidR="5CF181DF">
        <w:rPr>
          <w:rFonts w:ascii="Times New Roman" w:hAnsi="Times New Roman" w:eastAsia="Times New Roman" w:cs="Times New Roman"/>
          <w:i w:val="0"/>
          <w:iCs w:val="0"/>
          <w:noProof w:val="0"/>
          <w:sz w:val="24"/>
          <w:szCs w:val="24"/>
          <w:lang w:val="en-US"/>
        </w:rPr>
        <w:t>.</w:t>
      </w:r>
      <w:r w:rsidRPr="745201B6" w:rsidR="3CF53598">
        <w:rPr>
          <w:rFonts w:ascii="Times New Roman" w:hAnsi="Times New Roman" w:eastAsia="Times New Roman" w:cs="Times New Roman"/>
          <w:i w:val="0"/>
          <w:iCs w:val="0"/>
          <w:noProof w:val="0"/>
          <w:sz w:val="24"/>
          <w:szCs w:val="24"/>
          <w:lang w:val="en-US"/>
        </w:rPr>
        <w:t xml:space="preserve"> Third Man Books, 2020.</w:t>
      </w:r>
    </w:p>
    <w:p w:rsidR="00AD7377" w:rsidP="745201B6" w:rsidRDefault="00AD7377" w14:paraId="7ABDDA84" w14:textId="7BDBEBD6">
      <w:pPr>
        <w:pStyle w:val="Normal"/>
        <w:widowControl w:val="0"/>
        <w:spacing w:line="480" w:lineRule="auto"/>
        <w:ind w:left="720" w:hanging="720"/>
        <w:rPr>
          <w:rFonts w:ascii="Times New Roman" w:hAnsi="Times New Roman" w:eastAsia="Times New Roman" w:cs="Times New Roman"/>
          <w:b w:val="0"/>
          <w:bCs w:val="0"/>
          <w:i w:val="0"/>
          <w:iCs w:val="0"/>
          <w:noProof w:val="0"/>
          <w:sz w:val="24"/>
          <w:szCs w:val="24"/>
          <w:lang w:val="en-US"/>
        </w:rPr>
      </w:pPr>
      <w:r w:rsidRPr="745201B6" w:rsidR="7DF3C85D">
        <w:rPr>
          <w:rFonts w:ascii="Times New Roman" w:hAnsi="Times New Roman" w:eastAsia="Times New Roman" w:cs="Times New Roman"/>
          <w:b w:val="0"/>
          <w:bCs w:val="0"/>
          <w:i w:val="0"/>
          <w:iCs w:val="0"/>
          <w:noProof w:val="0"/>
          <w:sz w:val="24"/>
          <w:szCs w:val="24"/>
          <w:lang w:val="en-GB"/>
        </w:rPr>
        <w:t>Retallack, Joan. “What is Experimental Poetry and Why Do We Need It?” Jacket 32, April 2007. &lt;http://jacketmagazine.com/32/p-retallack.shtml&gt;. Accessed 27</w:t>
      </w:r>
      <w:r w:rsidRPr="745201B6" w:rsidR="7DF3C85D">
        <w:rPr>
          <w:rFonts w:ascii="Times New Roman" w:hAnsi="Times New Roman" w:eastAsia="Times New Roman" w:cs="Times New Roman"/>
          <w:b w:val="0"/>
          <w:bCs w:val="0"/>
          <w:i w:val="0"/>
          <w:iCs w:val="0"/>
          <w:noProof w:val="0"/>
          <w:sz w:val="24"/>
          <w:szCs w:val="24"/>
          <w:vertAlign w:val="superscript"/>
          <w:lang w:val="en-GB"/>
        </w:rPr>
        <w:t>th</w:t>
      </w:r>
      <w:r w:rsidRPr="745201B6" w:rsidR="7DF3C85D">
        <w:rPr>
          <w:rFonts w:ascii="Times New Roman" w:hAnsi="Times New Roman" w:eastAsia="Times New Roman" w:cs="Times New Roman"/>
          <w:b w:val="0"/>
          <w:bCs w:val="0"/>
          <w:i w:val="0"/>
          <w:iCs w:val="0"/>
          <w:noProof w:val="0"/>
          <w:sz w:val="24"/>
          <w:szCs w:val="24"/>
          <w:lang w:val="en-GB"/>
        </w:rPr>
        <w:t xml:space="preserve"> October 2024.</w:t>
      </w:r>
    </w:p>
    <w:p w:rsidR="00AD7377" w:rsidP="745201B6" w:rsidRDefault="00AD7377" w14:paraId="35C4BF1A" w14:textId="3676449C">
      <w:pPr>
        <w:pStyle w:val="Normal"/>
        <w:widowControl w:val="0"/>
        <w:spacing w:line="480" w:lineRule="auto"/>
        <w:ind w:left="720" w:hanging="720"/>
        <w:rPr>
          <w:rFonts w:ascii="Times New Roman" w:hAnsi="Times New Roman" w:eastAsia="Times New Roman" w:cs="Times New Roman"/>
          <w:noProof w:val="0"/>
          <w:sz w:val="24"/>
          <w:szCs w:val="24"/>
          <w:lang w:val="en-US"/>
        </w:rPr>
      </w:pPr>
      <w:r w:rsidRPr="745201B6" w:rsidR="3D192F9F">
        <w:rPr>
          <w:rFonts w:ascii="Times New Roman" w:hAnsi="Times New Roman" w:eastAsia="Times New Roman" w:cs="Times New Roman"/>
          <w:noProof w:val="0"/>
          <w:sz w:val="24"/>
          <w:szCs w:val="24"/>
          <w:lang w:val="en-US"/>
        </w:rPr>
        <w:t>Stephen Benson and Clare Connors (eds.), Creative Criticism: An Anthology and Guide (Edinburgh, Edinburgh University Press, 2014</w:t>
      </w:r>
    </w:p>
    <w:p w:rsidRPr="00A810ED" w:rsidR="00A810ED" w:rsidP="745201B6" w:rsidRDefault="00A810ED" w14:paraId="6FF3011F" w14:textId="17ABDFA5">
      <w:pPr>
        <w:pStyle w:val="ListParagraph"/>
        <w:widowControl w:val="0"/>
        <w:spacing w:line="480" w:lineRule="auto"/>
        <w:ind w:left="1800" w:hanging="720"/>
        <w:rPr>
          <w:rFonts w:ascii="Times New Roman" w:hAnsi="Times New Roman" w:eastAsia="Times New Roman" w:cs="Times New Roman"/>
          <w:b w:val="1"/>
          <w:bCs w:val="1"/>
          <w:noProof w:val="0"/>
          <w:sz w:val="24"/>
          <w:szCs w:val="24"/>
          <w:lang w:val="en-US"/>
        </w:rPr>
        <w:pPrChange w:author="Gräbner, Cornelia" w:date="2024-10-29T12:17:32.145Z">
          <w:pPr>
            <w:pStyle w:val="ListParagraph"/>
            <w:spacing w:line="360" w:lineRule="auto"/>
            <w:ind w:left="1080"/>
          </w:pPr>
        </w:pPrChange>
      </w:pPr>
    </w:p>
    <w:sectPr w:rsidRPr="00A810ED" w:rsidR="00A810ED">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WgMDQBEhfcPjK/" int2:id="LlAJ5fm6">
      <int2:state int2:type="AugLoop_Text_Critique" int2:value="Rejected"/>
    </int2:textHash>
    <int2:textHash int2:hashCode="Jrdp5srcEFQFdU" int2:id="pOdDWohu">
      <int2:state int2:type="AugLoop_Text_Critique" int2:value="Rejected"/>
    </int2:textHash>
    <int2:textHash int2:hashCode="xtt/m1UveynDYK" int2:id="C9czrxwH">
      <int2:state int2:type="AugLoop_Text_Critique" int2:value="Rejected"/>
    </int2:textHash>
    <int2:textHash int2:hashCode="aIgbrAg7iwGxJQ" int2:id="BaHiWmlJ">
      <int2:state int2:type="AugLoop_Text_Critique" int2:value="Rejected"/>
    </int2:textHash>
    <int2:textHash int2:hashCode="iZVOF26Tr71HoZ" int2:id="1mNtDC2A">
      <int2:state int2:type="AugLoop_Text_Critique" int2:value="Rejected"/>
    </int2:textHash>
    <int2:bookmark int2:bookmarkName="_Int_hMaKbuA4" int2:invalidationBookmarkName="" int2:hashCode="YSVpN/ctZQi/Og" int2:id="hupqqkZr">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E366B"/>
    <w:multiLevelType w:val="hybridMultilevel"/>
    <w:tmpl w:val="8ACC3960"/>
    <w:lvl w:ilvl="0" w:tplc="638EA7D0">
      <w:numFmt w:val="bullet"/>
      <w:lvlText w:val="-"/>
      <w:lvlJc w:val="left"/>
      <w:pPr>
        <w:ind w:left="1080" w:hanging="360"/>
      </w:pPr>
      <w:rPr>
        <w:rFonts w:hint="default" w:ascii="Calibri" w:hAnsi="Calibri" w:cs="Calibri" w:eastAsiaTheme="minorEastAsia"/>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 w15:restartNumberingAfterBreak="0">
    <w:nsid w:val="1B803B44"/>
    <w:multiLevelType w:val="hybridMultilevel"/>
    <w:tmpl w:val="C8CCE3BE"/>
    <w:lvl w:ilvl="0" w:tplc="F4D08E9E">
      <w:numFmt w:val="bullet"/>
      <w:lvlText w:val=""/>
      <w:lvlJc w:val="left"/>
      <w:pPr>
        <w:ind w:left="720" w:hanging="360"/>
      </w:pPr>
      <w:rPr>
        <w:rFonts w:hint="default" w:ascii="Symbol" w:hAnsi="Symbol"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3A4765A"/>
    <w:multiLevelType w:val="hybridMultilevel"/>
    <w:tmpl w:val="39840716"/>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 w15:restartNumberingAfterBreak="0">
    <w:nsid w:val="5F89617C"/>
    <w:multiLevelType w:val="hybridMultilevel"/>
    <w:tmpl w:val="139A6330"/>
    <w:lvl w:ilvl="0" w:tplc="8BB04726">
      <w:numFmt w:val="bullet"/>
      <w:lvlText w:val="-"/>
      <w:lvlJc w:val="left"/>
      <w:pPr>
        <w:ind w:left="1080" w:hanging="360"/>
      </w:pPr>
      <w:rPr>
        <w:rFonts w:hint="default" w:ascii="Calibri" w:hAnsi="Calibri" w:cs="Calibri" w:eastAsiaTheme="minorEastAsia"/>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 w15:restartNumberingAfterBreak="0">
    <w:nsid w:val="68932C50"/>
    <w:multiLevelType w:val="hybridMultilevel"/>
    <w:tmpl w:val="7F28B0FE"/>
    <w:lvl w:ilvl="0" w:tplc="EC7AC3D6">
      <w:numFmt w:val="bullet"/>
      <w:lvlText w:val=""/>
      <w:lvlJc w:val="left"/>
      <w:pPr>
        <w:ind w:left="720" w:hanging="360"/>
      </w:pPr>
      <w:rPr>
        <w:rFonts w:hint="default" w:ascii="Wingdings" w:hAnsi="Wingdings"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034960869">
    <w:abstractNumId w:val="1"/>
  </w:num>
  <w:num w:numId="2" w16cid:durableId="343867686">
    <w:abstractNumId w:val="0"/>
  </w:num>
  <w:num w:numId="3" w16cid:durableId="1405179153">
    <w:abstractNumId w:val="3"/>
  </w:num>
  <w:num w:numId="4" w16cid:durableId="362898468">
    <w:abstractNumId w:val="4"/>
  </w:num>
  <w:num w:numId="5" w16cid:durableId="511845448">
    <w:abstractNumId w:val="2"/>
  </w:num>
</w:numbering>
</file>

<file path=word/people.xml><?xml version="1.0" encoding="utf-8"?>
<w15:people xmlns:mc="http://schemas.openxmlformats.org/markup-compatibility/2006" xmlns:w15="http://schemas.microsoft.com/office/word/2012/wordml" mc:Ignorable="w15">
  <w15:person w15:author="Gräbner, Cornelia">
    <w15:presenceInfo w15:providerId="AD" w15:userId="S::grabner@lancaster.ac.uk::3b0ab38d-89fa-4c03-b7f5-0f1cd1a2fe5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FF2"/>
    <w:rsid w:val="000056E4"/>
    <w:rsid w:val="00006F85"/>
    <w:rsid w:val="00007AD3"/>
    <w:rsid w:val="000113CD"/>
    <w:rsid w:val="00014A9E"/>
    <w:rsid w:val="00016DF9"/>
    <w:rsid w:val="000203EB"/>
    <w:rsid w:val="00027296"/>
    <w:rsid w:val="00030254"/>
    <w:rsid w:val="00030819"/>
    <w:rsid w:val="000312BE"/>
    <w:rsid w:val="0003404D"/>
    <w:rsid w:val="0003487D"/>
    <w:rsid w:val="000359BA"/>
    <w:rsid w:val="000628EF"/>
    <w:rsid w:val="00065C6A"/>
    <w:rsid w:val="00067379"/>
    <w:rsid w:val="00067520"/>
    <w:rsid w:val="00070749"/>
    <w:rsid w:val="00072644"/>
    <w:rsid w:val="0007405F"/>
    <w:rsid w:val="0008042F"/>
    <w:rsid w:val="000809AF"/>
    <w:rsid w:val="00081DD9"/>
    <w:rsid w:val="0008337D"/>
    <w:rsid w:val="00086113"/>
    <w:rsid w:val="00091604"/>
    <w:rsid w:val="000A0DD6"/>
    <w:rsid w:val="000A59EE"/>
    <w:rsid w:val="000A65B3"/>
    <w:rsid w:val="000B61BE"/>
    <w:rsid w:val="000B6E98"/>
    <w:rsid w:val="000C1278"/>
    <w:rsid w:val="000C691A"/>
    <w:rsid w:val="000D38C4"/>
    <w:rsid w:val="000E3A7F"/>
    <w:rsid w:val="000E5759"/>
    <w:rsid w:val="000F52E2"/>
    <w:rsid w:val="000F5436"/>
    <w:rsid w:val="001019BC"/>
    <w:rsid w:val="001061A2"/>
    <w:rsid w:val="00122A76"/>
    <w:rsid w:val="00137419"/>
    <w:rsid w:val="00141085"/>
    <w:rsid w:val="001458D7"/>
    <w:rsid w:val="00147EB9"/>
    <w:rsid w:val="001630A6"/>
    <w:rsid w:val="001710CB"/>
    <w:rsid w:val="001771A1"/>
    <w:rsid w:val="00192918"/>
    <w:rsid w:val="001A2D31"/>
    <w:rsid w:val="001A38FB"/>
    <w:rsid w:val="001A3F31"/>
    <w:rsid w:val="001A5BC7"/>
    <w:rsid w:val="001B05D6"/>
    <w:rsid w:val="001C1057"/>
    <w:rsid w:val="001C4A1C"/>
    <w:rsid w:val="001C6EF8"/>
    <w:rsid w:val="001D23C3"/>
    <w:rsid w:val="001D7058"/>
    <w:rsid w:val="001E214E"/>
    <w:rsid w:val="001F4671"/>
    <w:rsid w:val="00224F3C"/>
    <w:rsid w:val="002350B6"/>
    <w:rsid w:val="0026044E"/>
    <w:rsid w:val="00261805"/>
    <w:rsid w:val="0027720A"/>
    <w:rsid w:val="00282C1B"/>
    <w:rsid w:val="002839D3"/>
    <w:rsid w:val="00283D74"/>
    <w:rsid w:val="00286994"/>
    <w:rsid w:val="00292D3F"/>
    <w:rsid w:val="00295DD4"/>
    <w:rsid w:val="00295EBA"/>
    <w:rsid w:val="002B1631"/>
    <w:rsid w:val="002B241C"/>
    <w:rsid w:val="002B6C77"/>
    <w:rsid w:val="002C3AA9"/>
    <w:rsid w:val="002C3AD8"/>
    <w:rsid w:val="002C4618"/>
    <w:rsid w:val="002D037E"/>
    <w:rsid w:val="002E0904"/>
    <w:rsid w:val="002E3307"/>
    <w:rsid w:val="002F035D"/>
    <w:rsid w:val="002F11CB"/>
    <w:rsid w:val="002F40F0"/>
    <w:rsid w:val="002F5447"/>
    <w:rsid w:val="00300C38"/>
    <w:rsid w:val="00303B10"/>
    <w:rsid w:val="003040B2"/>
    <w:rsid w:val="0030766D"/>
    <w:rsid w:val="00310A87"/>
    <w:rsid w:val="00311E2B"/>
    <w:rsid w:val="00312DFB"/>
    <w:rsid w:val="003146C8"/>
    <w:rsid w:val="00316533"/>
    <w:rsid w:val="0031B708"/>
    <w:rsid w:val="003208E9"/>
    <w:rsid w:val="00321B3A"/>
    <w:rsid w:val="00327129"/>
    <w:rsid w:val="003338A7"/>
    <w:rsid w:val="00333F72"/>
    <w:rsid w:val="0034700F"/>
    <w:rsid w:val="003645F8"/>
    <w:rsid w:val="00373C40"/>
    <w:rsid w:val="00377333"/>
    <w:rsid w:val="00385CDF"/>
    <w:rsid w:val="00386834"/>
    <w:rsid w:val="00394FF2"/>
    <w:rsid w:val="003B023D"/>
    <w:rsid w:val="003B0C9B"/>
    <w:rsid w:val="003B2813"/>
    <w:rsid w:val="003B45E4"/>
    <w:rsid w:val="003B474B"/>
    <w:rsid w:val="003B73ED"/>
    <w:rsid w:val="003C0AE0"/>
    <w:rsid w:val="003C2514"/>
    <w:rsid w:val="003C40FF"/>
    <w:rsid w:val="003D3CF0"/>
    <w:rsid w:val="003D69D2"/>
    <w:rsid w:val="0040742B"/>
    <w:rsid w:val="004075F2"/>
    <w:rsid w:val="00407889"/>
    <w:rsid w:val="00412B93"/>
    <w:rsid w:val="00413BAD"/>
    <w:rsid w:val="004161A0"/>
    <w:rsid w:val="00420A7E"/>
    <w:rsid w:val="00431117"/>
    <w:rsid w:val="00451A49"/>
    <w:rsid w:val="00452363"/>
    <w:rsid w:val="004541F5"/>
    <w:rsid w:val="004607C0"/>
    <w:rsid w:val="00485315"/>
    <w:rsid w:val="00487A7D"/>
    <w:rsid w:val="004921DD"/>
    <w:rsid w:val="004B700C"/>
    <w:rsid w:val="004B74EB"/>
    <w:rsid w:val="004C4976"/>
    <w:rsid w:val="004F47F2"/>
    <w:rsid w:val="004F5B1F"/>
    <w:rsid w:val="00512AEB"/>
    <w:rsid w:val="0051439B"/>
    <w:rsid w:val="0051444B"/>
    <w:rsid w:val="0051564E"/>
    <w:rsid w:val="005222CF"/>
    <w:rsid w:val="00525326"/>
    <w:rsid w:val="00525DBC"/>
    <w:rsid w:val="005341E2"/>
    <w:rsid w:val="0054234B"/>
    <w:rsid w:val="005541E0"/>
    <w:rsid w:val="005570D3"/>
    <w:rsid w:val="00564DB6"/>
    <w:rsid w:val="00567B07"/>
    <w:rsid w:val="00572C3F"/>
    <w:rsid w:val="0058205A"/>
    <w:rsid w:val="00582793"/>
    <w:rsid w:val="0058723C"/>
    <w:rsid w:val="0059280D"/>
    <w:rsid w:val="00592AB8"/>
    <w:rsid w:val="00593307"/>
    <w:rsid w:val="005935D1"/>
    <w:rsid w:val="0059399A"/>
    <w:rsid w:val="005939CC"/>
    <w:rsid w:val="005A25E7"/>
    <w:rsid w:val="005B17CF"/>
    <w:rsid w:val="005B4298"/>
    <w:rsid w:val="005B7C7D"/>
    <w:rsid w:val="005C55E4"/>
    <w:rsid w:val="005D5351"/>
    <w:rsid w:val="005E7000"/>
    <w:rsid w:val="005F04E5"/>
    <w:rsid w:val="005F23AA"/>
    <w:rsid w:val="005F387A"/>
    <w:rsid w:val="0060544E"/>
    <w:rsid w:val="00622249"/>
    <w:rsid w:val="006252D7"/>
    <w:rsid w:val="006320D8"/>
    <w:rsid w:val="0063693F"/>
    <w:rsid w:val="00641112"/>
    <w:rsid w:val="00647DDF"/>
    <w:rsid w:val="00650A93"/>
    <w:rsid w:val="006512A8"/>
    <w:rsid w:val="00654508"/>
    <w:rsid w:val="0066715B"/>
    <w:rsid w:val="00667330"/>
    <w:rsid w:val="00674135"/>
    <w:rsid w:val="00683CA7"/>
    <w:rsid w:val="00687C55"/>
    <w:rsid w:val="006946CE"/>
    <w:rsid w:val="00695098"/>
    <w:rsid w:val="006A19CF"/>
    <w:rsid w:val="006A2C4E"/>
    <w:rsid w:val="006A2FD2"/>
    <w:rsid w:val="006A3AAE"/>
    <w:rsid w:val="006A3F5D"/>
    <w:rsid w:val="006B4768"/>
    <w:rsid w:val="006C05DA"/>
    <w:rsid w:val="006C2B35"/>
    <w:rsid w:val="006C4C47"/>
    <w:rsid w:val="006D0FC1"/>
    <w:rsid w:val="006F2031"/>
    <w:rsid w:val="006F522E"/>
    <w:rsid w:val="006F5F00"/>
    <w:rsid w:val="00700180"/>
    <w:rsid w:val="00704B7A"/>
    <w:rsid w:val="007059DD"/>
    <w:rsid w:val="00715471"/>
    <w:rsid w:val="007267F9"/>
    <w:rsid w:val="00733788"/>
    <w:rsid w:val="00747DEC"/>
    <w:rsid w:val="00752142"/>
    <w:rsid w:val="007578D3"/>
    <w:rsid w:val="0077377B"/>
    <w:rsid w:val="00792134"/>
    <w:rsid w:val="00792D96"/>
    <w:rsid w:val="00794971"/>
    <w:rsid w:val="007963BD"/>
    <w:rsid w:val="007B6F0B"/>
    <w:rsid w:val="007C6422"/>
    <w:rsid w:val="007D03A8"/>
    <w:rsid w:val="007D21DA"/>
    <w:rsid w:val="007D2B6A"/>
    <w:rsid w:val="007D55DE"/>
    <w:rsid w:val="007D7624"/>
    <w:rsid w:val="007E5A18"/>
    <w:rsid w:val="007E6426"/>
    <w:rsid w:val="007F3118"/>
    <w:rsid w:val="007F38F3"/>
    <w:rsid w:val="007F3C9A"/>
    <w:rsid w:val="007F67B2"/>
    <w:rsid w:val="00804360"/>
    <w:rsid w:val="00806FE4"/>
    <w:rsid w:val="00810C50"/>
    <w:rsid w:val="00814D91"/>
    <w:rsid w:val="00816882"/>
    <w:rsid w:val="008173E4"/>
    <w:rsid w:val="00817435"/>
    <w:rsid w:val="0082362D"/>
    <w:rsid w:val="008245AB"/>
    <w:rsid w:val="00827C7D"/>
    <w:rsid w:val="008307B0"/>
    <w:rsid w:val="00830ADB"/>
    <w:rsid w:val="008339E1"/>
    <w:rsid w:val="00840C8F"/>
    <w:rsid w:val="008424BB"/>
    <w:rsid w:val="00843B34"/>
    <w:rsid w:val="00844822"/>
    <w:rsid w:val="00866BD4"/>
    <w:rsid w:val="00867AF4"/>
    <w:rsid w:val="00871BBC"/>
    <w:rsid w:val="00873E6D"/>
    <w:rsid w:val="00883954"/>
    <w:rsid w:val="00893C51"/>
    <w:rsid w:val="008952D4"/>
    <w:rsid w:val="008A0E06"/>
    <w:rsid w:val="008A0E0B"/>
    <w:rsid w:val="008A2D06"/>
    <w:rsid w:val="008B226E"/>
    <w:rsid w:val="008C04B7"/>
    <w:rsid w:val="008C092D"/>
    <w:rsid w:val="008C0A07"/>
    <w:rsid w:val="008C5A46"/>
    <w:rsid w:val="008D7467"/>
    <w:rsid w:val="008F427F"/>
    <w:rsid w:val="008F6E70"/>
    <w:rsid w:val="008F7666"/>
    <w:rsid w:val="008FB339"/>
    <w:rsid w:val="009064F1"/>
    <w:rsid w:val="0091476B"/>
    <w:rsid w:val="0091AB9C"/>
    <w:rsid w:val="00920B8E"/>
    <w:rsid w:val="00924518"/>
    <w:rsid w:val="009319EB"/>
    <w:rsid w:val="00932F3D"/>
    <w:rsid w:val="009365F4"/>
    <w:rsid w:val="00937E1E"/>
    <w:rsid w:val="00960D4B"/>
    <w:rsid w:val="0097615C"/>
    <w:rsid w:val="009800BD"/>
    <w:rsid w:val="0098605D"/>
    <w:rsid w:val="00995B20"/>
    <w:rsid w:val="00995CE9"/>
    <w:rsid w:val="009A5EA4"/>
    <w:rsid w:val="009B1618"/>
    <w:rsid w:val="009B18AB"/>
    <w:rsid w:val="009B7872"/>
    <w:rsid w:val="009B7D7E"/>
    <w:rsid w:val="009C1918"/>
    <w:rsid w:val="009C2E08"/>
    <w:rsid w:val="009D2FA8"/>
    <w:rsid w:val="009E3442"/>
    <w:rsid w:val="009E405E"/>
    <w:rsid w:val="009F3791"/>
    <w:rsid w:val="009F40B2"/>
    <w:rsid w:val="009F4B82"/>
    <w:rsid w:val="009F655D"/>
    <w:rsid w:val="00A02A71"/>
    <w:rsid w:val="00A072D2"/>
    <w:rsid w:val="00A07817"/>
    <w:rsid w:val="00A07FB9"/>
    <w:rsid w:val="00A12914"/>
    <w:rsid w:val="00A133F5"/>
    <w:rsid w:val="00A216EF"/>
    <w:rsid w:val="00A23D78"/>
    <w:rsid w:val="00A24498"/>
    <w:rsid w:val="00A322D9"/>
    <w:rsid w:val="00A32F5F"/>
    <w:rsid w:val="00A333D3"/>
    <w:rsid w:val="00A37F2D"/>
    <w:rsid w:val="00A42CC4"/>
    <w:rsid w:val="00A53292"/>
    <w:rsid w:val="00A5C98D"/>
    <w:rsid w:val="00A61EA1"/>
    <w:rsid w:val="00A64708"/>
    <w:rsid w:val="00A727DD"/>
    <w:rsid w:val="00A73F8E"/>
    <w:rsid w:val="00A810ED"/>
    <w:rsid w:val="00A82D9D"/>
    <w:rsid w:val="00A911AB"/>
    <w:rsid w:val="00A95616"/>
    <w:rsid w:val="00AA0584"/>
    <w:rsid w:val="00AB0043"/>
    <w:rsid w:val="00AB1051"/>
    <w:rsid w:val="00AC40D4"/>
    <w:rsid w:val="00AC454B"/>
    <w:rsid w:val="00AC46B0"/>
    <w:rsid w:val="00AC5CFC"/>
    <w:rsid w:val="00AD29AE"/>
    <w:rsid w:val="00AD7377"/>
    <w:rsid w:val="00AF2042"/>
    <w:rsid w:val="00AF2456"/>
    <w:rsid w:val="00AF7C82"/>
    <w:rsid w:val="00B049D9"/>
    <w:rsid w:val="00B04D67"/>
    <w:rsid w:val="00B147B2"/>
    <w:rsid w:val="00B201A8"/>
    <w:rsid w:val="00B25BA0"/>
    <w:rsid w:val="00B317B2"/>
    <w:rsid w:val="00B32FA0"/>
    <w:rsid w:val="00B33CDF"/>
    <w:rsid w:val="00B4017C"/>
    <w:rsid w:val="00B5506F"/>
    <w:rsid w:val="00B66F2A"/>
    <w:rsid w:val="00B67510"/>
    <w:rsid w:val="00B772BF"/>
    <w:rsid w:val="00B83424"/>
    <w:rsid w:val="00B93523"/>
    <w:rsid w:val="00BA17FF"/>
    <w:rsid w:val="00BA2BB4"/>
    <w:rsid w:val="00BC31EB"/>
    <w:rsid w:val="00BC7E38"/>
    <w:rsid w:val="00BF0440"/>
    <w:rsid w:val="00BF3792"/>
    <w:rsid w:val="00BF7B06"/>
    <w:rsid w:val="00C05AC6"/>
    <w:rsid w:val="00C14291"/>
    <w:rsid w:val="00C173B4"/>
    <w:rsid w:val="00C42EC4"/>
    <w:rsid w:val="00C477CA"/>
    <w:rsid w:val="00C505DF"/>
    <w:rsid w:val="00C60E26"/>
    <w:rsid w:val="00C62213"/>
    <w:rsid w:val="00C62CFB"/>
    <w:rsid w:val="00C67F36"/>
    <w:rsid w:val="00C70D47"/>
    <w:rsid w:val="00C75351"/>
    <w:rsid w:val="00C8139E"/>
    <w:rsid w:val="00C95A2E"/>
    <w:rsid w:val="00CA179F"/>
    <w:rsid w:val="00CA4A47"/>
    <w:rsid w:val="00CC1EA3"/>
    <w:rsid w:val="00CC54BB"/>
    <w:rsid w:val="00CC78CE"/>
    <w:rsid w:val="00CE2A07"/>
    <w:rsid w:val="00D14E81"/>
    <w:rsid w:val="00D15DEA"/>
    <w:rsid w:val="00D2127B"/>
    <w:rsid w:val="00D2178D"/>
    <w:rsid w:val="00D21E9B"/>
    <w:rsid w:val="00D23AD2"/>
    <w:rsid w:val="00D26D3E"/>
    <w:rsid w:val="00D26F92"/>
    <w:rsid w:val="00D30BF6"/>
    <w:rsid w:val="00D32D2D"/>
    <w:rsid w:val="00D51F18"/>
    <w:rsid w:val="00D5509B"/>
    <w:rsid w:val="00D567F9"/>
    <w:rsid w:val="00D62E62"/>
    <w:rsid w:val="00D65611"/>
    <w:rsid w:val="00D66304"/>
    <w:rsid w:val="00D732AE"/>
    <w:rsid w:val="00D77C08"/>
    <w:rsid w:val="00D82F55"/>
    <w:rsid w:val="00D8453C"/>
    <w:rsid w:val="00D9056A"/>
    <w:rsid w:val="00D91178"/>
    <w:rsid w:val="00D91BEE"/>
    <w:rsid w:val="00DA3348"/>
    <w:rsid w:val="00DA64E0"/>
    <w:rsid w:val="00DA7350"/>
    <w:rsid w:val="00DC642F"/>
    <w:rsid w:val="00DC7994"/>
    <w:rsid w:val="00DD2C4C"/>
    <w:rsid w:val="00DD3866"/>
    <w:rsid w:val="00DE4493"/>
    <w:rsid w:val="00DE4887"/>
    <w:rsid w:val="00DEFB0E"/>
    <w:rsid w:val="00E02D78"/>
    <w:rsid w:val="00E05A33"/>
    <w:rsid w:val="00E1013A"/>
    <w:rsid w:val="00E12B2A"/>
    <w:rsid w:val="00E14415"/>
    <w:rsid w:val="00E1744E"/>
    <w:rsid w:val="00E22C29"/>
    <w:rsid w:val="00E24D8A"/>
    <w:rsid w:val="00E25EE7"/>
    <w:rsid w:val="00E26C36"/>
    <w:rsid w:val="00E272F5"/>
    <w:rsid w:val="00E33432"/>
    <w:rsid w:val="00E339B2"/>
    <w:rsid w:val="00E40C42"/>
    <w:rsid w:val="00E46A8A"/>
    <w:rsid w:val="00E51927"/>
    <w:rsid w:val="00E53D0F"/>
    <w:rsid w:val="00E5481C"/>
    <w:rsid w:val="00E75D38"/>
    <w:rsid w:val="00E76B26"/>
    <w:rsid w:val="00E77BF8"/>
    <w:rsid w:val="00E826A8"/>
    <w:rsid w:val="00E915B4"/>
    <w:rsid w:val="00E95C60"/>
    <w:rsid w:val="00EA2415"/>
    <w:rsid w:val="00EA2FBA"/>
    <w:rsid w:val="00EB761D"/>
    <w:rsid w:val="00EC5723"/>
    <w:rsid w:val="00EC7558"/>
    <w:rsid w:val="00ED1422"/>
    <w:rsid w:val="00EE13F1"/>
    <w:rsid w:val="00EE49E4"/>
    <w:rsid w:val="00F01008"/>
    <w:rsid w:val="00F04E06"/>
    <w:rsid w:val="00F15FD3"/>
    <w:rsid w:val="00F21E0D"/>
    <w:rsid w:val="00F23024"/>
    <w:rsid w:val="00F26F1F"/>
    <w:rsid w:val="00F320E1"/>
    <w:rsid w:val="00F33487"/>
    <w:rsid w:val="00F36FEB"/>
    <w:rsid w:val="00F37729"/>
    <w:rsid w:val="00F40A4B"/>
    <w:rsid w:val="00F41BAE"/>
    <w:rsid w:val="00F477BF"/>
    <w:rsid w:val="00F54E6E"/>
    <w:rsid w:val="00F639F0"/>
    <w:rsid w:val="00F66D53"/>
    <w:rsid w:val="00F67B7A"/>
    <w:rsid w:val="00F7521B"/>
    <w:rsid w:val="00F83E4E"/>
    <w:rsid w:val="00F87734"/>
    <w:rsid w:val="00F90767"/>
    <w:rsid w:val="00F92BA1"/>
    <w:rsid w:val="00FA68C7"/>
    <w:rsid w:val="00FB7C5E"/>
    <w:rsid w:val="00FD0130"/>
    <w:rsid w:val="00FD1DF6"/>
    <w:rsid w:val="00FD4944"/>
    <w:rsid w:val="00FD4C75"/>
    <w:rsid w:val="00FE3A15"/>
    <w:rsid w:val="00FE5E89"/>
    <w:rsid w:val="00FE62E8"/>
    <w:rsid w:val="00FF080D"/>
    <w:rsid w:val="00FF1771"/>
    <w:rsid w:val="00FF6EA0"/>
    <w:rsid w:val="00FF754F"/>
    <w:rsid w:val="01007F6D"/>
    <w:rsid w:val="016616DE"/>
    <w:rsid w:val="01732F09"/>
    <w:rsid w:val="0193BEA6"/>
    <w:rsid w:val="01A1C1B8"/>
    <w:rsid w:val="01A6971C"/>
    <w:rsid w:val="01D3136C"/>
    <w:rsid w:val="01F63F95"/>
    <w:rsid w:val="0202ADB4"/>
    <w:rsid w:val="020B5F63"/>
    <w:rsid w:val="020D1F3A"/>
    <w:rsid w:val="022D7BFD"/>
    <w:rsid w:val="023A8888"/>
    <w:rsid w:val="02436E3B"/>
    <w:rsid w:val="02707497"/>
    <w:rsid w:val="028EDA5C"/>
    <w:rsid w:val="02A89738"/>
    <w:rsid w:val="02B77FC7"/>
    <w:rsid w:val="02BDE63A"/>
    <w:rsid w:val="02C65AFC"/>
    <w:rsid w:val="02E3F930"/>
    <w:rsid w:val="02FBE74D"/>
    <w:rsid w:val="03323FC8"/>
    <w:rsid w:val="0335CC4C"/>
    <w:rsid w:val="0363E6FC"/>
    <w:rsid w:val="03C15B86"/>
    <w:rsid w:val="03C1DF93"/>
    <w:rsid w:val="03C5251F"/>
    <w:rsid w:val="03C54416"/>
    <w:rsid w:val="03C5F144"/>
    <w:rsid w:val="03C7D8F3"/>
    <w:rsid w:val="03D2BC99"/>
    <w:rsid w:val="04860CFF"/>
    <w:rsid w:val="048AED5A"/>
    <w:rsid w:val="04B8E351"/>
    <w:rsid w:val="04C3BDEA"/>
    <w:rsid w:val="051AC2E7"/>
    <w:rsid w:val="053FFA2F"/>
    <w:rsid w:val="054AEDAB"/>
    <w:rsid w:val="0551527F"/>
    <w:rsid w:val="05C66B54"/>
    <w:rsid w:val="05E430A4"/>
    <w:rsid w:val="05F82FC3"/>
    <w:rsid w:val="06060182"/>
    <w:rsid w:val="06188290"/>
    <w:rsid w:val="06290783"/>
    <w:rsid w:val="0656A910"/>
    <w:rsid w:val="06BA7ECD"/>
    <w:rsid w:val="06E6BE0C"/>
    <w:rsid w:val="06FCD2B9"/>
    <w:rsid w:val="0700ED20"/>
    <w:rsid w:val="0726B7DA"/>
    <w:rsid w:val="073A1632"/>
    <w:rsid w:val="073B2028"/>
    <w:rsid w:val="07768347"/>
    <w:rsid w:val="077F78A6"/>
    <w:rsid w:val="078A0703"/>
    <w:rsid w:val="07CEED07"/>
    <w:rsid w:val="07ED5236"/>
    <w:rsid w:val="07F27971"/>
    <w:rsid w:val="0808581C"/>
    <w:rsid w:val="080C163A"/>
    <w:rsid w:val="081CA927"/>
    <w:rsid w:val="0846E4BD"/>
    <w:rsid w:val="085ECDDE"/>
    <w:rsid w:val="08805055"/>
    <w:rsid w:val="089517F2"/>
    <w:rsid w:val="08D9F9BB"/>
    <w:rsid w:val="08E0878B"/>
    <w:rsid w:val="090C7EAC"/>
    <w:rsid w:val="090F9AC1"/>
    <w:rsid w:val="0911C230"/>
    <w:rsid w:val="0916014D"/>
    <w:rsid w:val="0918CB55"/>
    <w:rsid w:val="09800363"/>
    <w:rsid w:val="098E49D2"/>
    <w:rsid w:val="0999FE14"/>
    <w:rsid w:val="09D37E4F"/>
    <w:rsid w:val="0A125C02"/>
    <w:rsid w:val="0A17FD3C"/>
    <w:rsid w:val="0A2E7DA1"/>
    <w:rsid w:val="0A4B5798"/>
    <w:rsid w:val="0A9163D1"/>
    <w:rsid w:val="0A943ED7"/>
    <w:rsid w:val="0AFEAAEB"/>
    <w:rsid w:val="0B0E5001"/>
    <w:rsid w:val="0B21DA4E"/>
    <w:rsid w:val="0B3AC2FB"/>
    <w:rsid w:val="0B3FAB28"/>
    <w:rsid w:val="0B3FEA49"/>
    <w:rsid w:val="0B80C7A1"/>
    <w:rsid w:val="0BE4D946"/>
    <w:rsid w:val="0BE7F8F1"/>
    <w:rsid w:val="0C0339A0"/>
    <w:rsid w:val="0C2825C5"/>
    <w:rsid w:val="0C376E1B"/>
    <w:rsid w:val="0C49263E"/>
    <w:rsid w:val="0C511FA2"/>
    <w:rsid w:val="0C585E45"/>
    <w:rsid w:val="0C604A61"/>
    <w:rsid w:val="0C65588E"/>
    <w:rsid w:val="0C7D4998"/>
    <w:rsid w:val="0C8A31E2"/>
    <w:rsid w:val="0CDB7B89"/>
    <w:rsid w:val="0CEADF1B"/>
    <w:rsid w:val="0CEFAEAB"/>
    <w:rsid w:val="0D26FC79"/>
    <w:rsid w:val="0D4CA8DB"/>
    <w:rsid w:val="0D654D9B"/>
    <w:rsid w:val="0D668C2B"/>
    <w:rsid w:val="0D71DA75"/>
    <w:rsid w:val="0D8190B9"/>
    <w:rsid w:val="0D8E34D5"/>
    <w:rsid w:val="0D9B463B"/>
    <w:rsid w:val="0DAB0C63"/>
    <w:rsid w:val="0DACB16A"/>
    <w:rsid w:val="0DAE2435"/>
    <w:rsid w:val="0DB6A17E"/>
    <w:rsid w:val="0DCC809F"/>
    <w:rsid w:val="0DD6DF55"/>
    <w:rsid w:val="0E774BEA"/>
    <w:rsid w:val="0E80CDD1"/>
    <w:rsid w:val="0E9988FD"/>
    <w:rsid w:val="0EB16A3B"/>
    <w:rsid w:val="0EB8FD30"/>
    <w:rsid w:val="0EE2EA46"/>
    <w:rsid w:val="0F2F2053"/>
    <w:rsid w:val="0FAB869F"/>
    <w:rsid w:val="0FC01F59"/>
    <w:rsid w:val="0FDB76AE"/>
    <w:rsid w:val="0FDEA3FF"/>
    <w:rsid w:val="1000AA11"/>
    <w:rsid w:val="1032BBE7"/>
    <w:rsid w:val="1038604E"/>
    <w:rsid w:val="103E51CC"/>
    <w:rsid w:val="1053F669"/>
    <w:rsid w:val="1063ACBD"/>
    <w:rsid w:val="1068E844"/>
    <w:rsid w:val="1075FC4C"/>
    <w:rsid w:val="10BC93D1"/>
    <w:rsid w:val="10C3173F"/>
    <w:rsid w:val="114655E8"/>
    <w:rsid w:val="11584C20"/>
    <w:rsid w:val="11604D62"/>
    <w:rsid w:val="117F9CDD"/>
    <w:rsid w:val="11899853"/>
    <w:rsid w:val="11AEECAC"/>
    <w:rsid w:val="11DE4D59"/>
    <w:rsid w:val="11E41F6B"/>
    <w:rsid w:val="11FCC5F4"/>
    <w:rsid w:val="125501DC"/>
    <w:rsid w:val="12723CE8"/>
    <w:rsid w:val="12847E01"/>
    <w:rsid w:val="12B450BC"/>
    <w:rsid w:val="12D4D898"/>
    <w:rsid w:val="12DB692E"/>
    <w:rsid w:val="12E19547"/>
    <w:rsid w:val="130A7A7F"/>
    <w:rsid w:val="131045A7"/>
    <w:rsid w:val="131B6D3E"/>
    <w:rsid w:val="13383535"/>
    <w:rsid w:val="13B95F9A"/>
    <w:rsid w:val="13CF0F46"/>
    <w:rsid w:val="13D02A3B"/>
    <w:rsid w:val="13D6033B"/>
    <w:rsid w:val="13F337FE"/>
    <w:rsid w:val="13FF8648"/>
    <w:rsid w:val="141BE219"/>
    <w:rsid w:val="142703E0"/>
    <w:rsid w:val="144B0D6F"/>
    <w:rsid w:val="14596626"/>
    <w:rsid w:val="149125DC"/>
    <w:rsid w:val="1497EE24"/>
    <w:rsid w:val="14CF3CCF"/>
    <w:rsid w:val="1537CD1E"/>
    <w:rsid w:val="15383A7E"/>
    <w:rsid w:val="155E395D"/>
    <w:rsid w:val="15F28441"/>
    <w:rsid w:val="16021031"/>
    <w:rsid w:val="161012B3"/>
    <w:rsid w:val="1621B998"/>
    <w:rsid w:val="1622372C"/>
    <w:rsid w:val="162DC8FB"/>
    <w:rsid w:val="163625F9"/>
    <w:rsid w:val="16825DCF"/>
    <w:rsid w:val="168405F7"/>
    <w:rsid w:val="16969079"/>
    <w:rsid w:val="169EE689"/>
    <w:rsid w:val="16DAF007"/>
    <w:rsid w:val="1710B99D"/>
    <w:rsid w:val="171F5AAA"/>
    <w:rsid w:val="1726D69C"/>
    <w:rsid w:val="173EB5DB"/>
    <w:rsid w:val="174A5DFE"/>
    <w:rsid w:val="1757EF24"/>
    <w:rsid w:val="17829D1C"/>
    <w:rsid w:val="17FE4182"/>
    <w:rsid w:val="1815F999"/>
    <w:rsid w:val="186B0703"/>
    <w:rsid w:val="1880208B"/>
    <w:rsid w:val="1891C992"/>
    <w:rsid w:val="18B500C7"/>
    <w:rsid w:val="18F1276E"/>
    <w:rsid w:val="18F2C339"/>
    <w:rsid w:val="19078F6F"/>
    <w:rsid w:val="191D7612"/>
    <w:rsid w:val="192CB83A"/>
    <w:rsid w:val="194D9488"/>
    <w:rsid w:val="194ECE06"/>
    <w:rsid w:val="195F163E"/>
    <w:rsid w:val="196A3C87"/>
    <w:rsid w:val="198FBCF4"/>
    <w:rsid w:val="199BC3DC"/>
    <w:rsid w:val="19A867F9"/>
    <w:rsid w:val="19BB77A5"/>
    <w:rsid w:val="19BCE1DB"/>
    <w:rsid w:val="19C2EEC3"/>
    <w:rsid w:val="1A11F184"/>
    <w:rsid w:val="1A1441BC"/>
    <w:rsid w:val="1A5D5D8C"/>
    <w:rsid w:val="1A8F8FE6"/>
    <w:rsid w:val="1A98DA0B"/>
    <w:rsid w:val="1AC4170C"/>
    <w:rsid w:val="1ACD1845"/>
    <w:rsid w:val="1AD55835"/>
    <w:rsid w:val="1AECACF9"/>
    <w:rsid w:val="1B0FD3AD"/>
    <w:rsid w:val="1B0FFBF4"/>
    <w:rsid w:val="1B21769A"/>
    <w:rsid w:val="1B724177"/>
    <w:rsid w:val="1BE1C15C"/>
    <w:rsid w:val="1BE3892A"/>
    <w:rsid w:val="1BFDDC60"/>
    <w:rsid w:val="1C0092B8"/>
    <w:rsid w:val="1C11AB46"/>
    <w:rsid w:val="1C27EB91"/>
    <w:rsid w:val="1C6D2C80"/>
    <w:rsid w:val="1CA30009"/>
    <w:rsid w:val="1D0735D5"/>
    <w:rsid w:val="1D07EC6E"/>
    <w:rsid w:val="1D1567F6"/>
    <w:rsid w:val="1D21DDFB"/>
    <w:rsid w:val="1D4C9E31"/>
    <w:rsid w:val="1D86A4DF"/>
    <w:rsid w:val="1D8BC0C9"/>
    <w:rsid w:val="1DA16575"/>
    <w:rsid w:val="1E4BB69D"/>
    <w:rsid w:val="1E7C8FFD"/>
    <w:rsid w:val="1E8B276F"/>
    <w:rsid w:val="1E972654"/>
    <w:rsid w:val="1EC3BCFB"/>
    <w:rsid w:val="1EC455B2"/>
    <w:rsid w:val="1EE46BA6"/>
    <w:rsid w:val="1EEE1657"/>
    <w:rsid w:val="1F29A237"/>
    <w:rsid w:val="1F532704"/>
    <w:rsid w:val="1F5335AE"/>
    <w:rsid w:val="1F7406B7"/>
    <w:rsid w:val="1FB534D5"/>
    <w:rsid w:val="1FB99775"/>
    <w:rsid w:val="203366DF"/>
    <w:rsid w:val="2048E230"/>
    <w:rsid w:val="2056EE71"/>
    <w:rsid w:val="205B0FAB"/>
    <w:rsid w:val="206175A5"/>
    <w:rsid w:val="2067CC61"/>
    <w:rsid w:val="20F005FE"/>
    <w:rsid w:val="20F33E6B"/>
    <w:rsid w:val="20FB5FB8"/>
    <w:rsid w:val="21100D75"/>
    <w:rsid w:val="21165568"/>
    <w:rsid w:val="21199800"/>
    <w:rsid w:val="2143C9BC"/>
    <w:rsid w:val="2159902F"/>
    <w:rsid w:val="21709397"/>
    <w:rsid w:val="217E5EB2"/>
    <w:rsid w:val="21903FD2"/>
    <w:rsid w:val="219E44AA"/>
    <w:rsid w:val="21B6AD56"/>
    <w:rsid w:val="21B9B4CF"/>
    <w:rsid w:val="21C51076"/>
    <w:rsid w:val="21C6B946"/>
    <w:rsid w:val="21FD6090"/>
    <w:rsid w:val="220ECF4C"/>
    <w:rsid w:val="226C89E9"/>
    <w:rsid w:val="2272922B"/>
    <w:rsid w:val="227839A5"/>
    <w:rsid w:val="22FA9CEE"/>
    <w:rsid w:val="230BED7F"/>
    <w:rsid w:val="23126E11"/>
    <w:rsid w:val="231A2F13"/>
    <w:rsid w:val="231E8BCD"/>
    <w:rsid w:val="23207E23"/>
    <w:rsid w:val="23299024"/>
    <w:rsid w:val="23390F2C"/>
    <w:rsid w:val="2346A543"/>
    <w:rsid w:val="23509F96"/>
    <w:rsid w:val="238A2A27"/>
    <w:rsid w:val="239C2D2B"/>
    <w:rsid w:val="23FD7CE4"/>
    <w:rsid w:val="23FE2204"/>
    <w:rsid w:val="2472420D"/>
    <w:rsid w:val="248A8C2F"/>
    <w:rsid w:val="24A49BED"/>
    <w:rsid w:val="24A9AE01"/>
    <w:rsid w:val="24C2780A"/>
    <w:rsid w:val="24C490E7"/>
    <w:rsid w:val="24E709A4"/>
    <w:rsid w:val="25081A12"/>
    <w:rsid w:val="257E7429"/>
    <w:rsid w:val="2599DA72"/>
    <w:rsid w:val="25C64BA4"/>
    <w:rsid w:val="25D92C3D"/>
    <w:rsid w:val="25E631C6"/>
    <w:rsid w:val="2647157E"/>
    <w:rsid w:val="26A20136"/>
    <w:rsid w:val="26C6942D"/>
    <w:rsid w:val="26D26F67"/>
    <w:rsid w:val="2713860E"/>
    <w:rsid w:val="272ADF76"/>
    <w:rsid w:val="273C5702"/>
    <w:rsid w:val="279A796E"/>
    <w:rsid w:val="27B96670"/>
    <w:rsid w:val="27EDA036"/>
    <w:rsid w:val="27FF8968"/>
    <w:rsid w:val="2819315F"/>
    <w:rsid w:val="2830ADD6"/>
    <w:rsid w:val="28A56347"/>
    <w:rsid w:val="28AB8F48"/>
    <w:rsid w:val="28B432E2"/>
    <w:rsid w:val="28C3A75E"/>
    <w:rsid w:val="28F5F15E"/>
    <w:rsid w:val="28FD1941"/>
    <w:rsid w:val="2919D997"/>
    <w:rsid w:val="29459DDC"/>
    <w:rsid w:val="294D8EB3"/>
    <w:rsid w:val="295B6A20"/>
    <w:rsid w:val="297ADEBB"/>
    <w:rsid w:val="29A54376"/>
    <w:rsid w:val="29AAF8C6"/>
    <w:rsid w:val="29D03CC4"/>
    <w:rsid w:val="29E3B635"/>
    <w:rsid w:val="2A20DC66"/>
    <w:rsid w:val="2A2F974E"/>
    <w:rsid w:val="2A53F18F"/>
    <w:rsid w:val="2A6095BD"/>
    <w:rsid w:val="2A61B7F1"/>
    <w:rsid w:val="2A823A90"/>
    <w:rsid w:val="2A90A18F"/>
    <w:rsid w:val="2A9D7840"/>
    <w:rsid w:val="2AA119AB"/>
    <w:rsid w:val="2AC2C8D7"/>
    <w:rsid w:val="2ACCF95A"/>
    <w:rsid w:val="2B129222"/>
    <w:rsid w:val="2B711F52"/>
    <w:rsid w:val="2B775CB4"/>
    <w:rsid w:val="2BD1F583"/>
    <w:rsid w:val="2BD4A3C1"/>
    <w:rsid w:val="2C121CB2"/>
    <w:rsid w:val="2C27BC54"/>
    <w:rsid w:val="2C38E9E3"/>
    <w:rsid w:val="2C45054E"/>
    <w:rsid w:val="2CB19FE7"/>
    <w:rsid w:val="2CB50258"/>
    <w:rsid w:val="2CC11159"/>
    <w:rsid w:val="2CD2EEFD"/>
    <w:rsid w:val="2CD34669"/>
    <w:rsid w:val="2CD80F72"/>
    <w:rsid w:val="2D07C31D"/>
    <w:rsid w:val="2D268EE9"/>
    <w:rsid w:val="2D287683"/>
    <w:rsid w:val="2D85892F"/>
    <w:rsid w:val="2DA10C47"/>
    <w:rsid w:val="2DA76BD9"/>
    <w:rsid w:val="2DCCB82A"/>
    <w:rsid w:val="2DE25DB3"/>
    <w:rsid w:val="2E0746BE"/>
    <w:rsid w:val="2E2221B0"/>
    <w:rsid w:val="2E2335DB"/>
    <w:rsid w:val="2E2F6FC2"/>
    <w:rsid w:val="2E33A04E"/>
    <w:rsid w:val="2E38CBD5"/>
    <w:rsid w:val="2E4B0D98"/>
    <w:rsid w:val="2E5CE1BA"/>
    <w:rsid w:val="2E80D5EC"/>
    <w:rsid w:val="2EB9395C"/>
    <w:rsid w:val="2ED6D69D"/>
    <w:rsid w:val="2ED9FA76"/>
    <w:rsid w:val="2EF1A2C0"/>
    <w:rsid w:val="2F4DD98E"/>
    <w:rsid w:val="2F929F2A"/>
    <w:rsid w:val="2FC18808"/>
    <w:rsid w:val="2FCE28EA"/>
    <w:rsid w:val="2FD45192"/>
    <w:rsid w:val="30244344"/>
    <w:rsid w:val="303752AB"/>
    <w:rsid w:val="3041F1EC"/>
    <w:rsid w:val="30647562"/>
    <w:rsid w:val="3084CFE4"/>
    <w:rsid w:val="30FC22D0"/>
    <w:rsid w:val="31042E9D"/>
    <w:rsid w:val="310AF5D9"/>
    <w:rsid w:val="3119FE75"/>
    <w:rsid w:val="31212DF4"/>
    <w:rsid w:val="3124C3B2"/>
    <w:rsid w:val="31256EC4"/>
    <w:rsid w:val="312846DE"/>
    <w:rsid w:val="3159DB0E"/>
    <w:rsid w:val="315A716F"/>
    <w:rsid w:val="3164F433"/>
    <w:rsid w:val="318EB664"/>
    <w:rsid w:val="319A7E23"/>
    <w:rsid w:val="31A781A8"/>
    <w:rsid w:val="31AB7ECF"/>
    <w:rsid w:val="31BDD4C3"/>
    <w:rsid w:val="31C013A5"/>
    <w:rsid w:val="31C698ED"/>
    <w:rsid w:val="31C88327"/>
    <w:rsid w:val="325847BC"/>
    <w:rsid w:val="3286FB13"/>
    <w:rsid w:val="328B2F34"/>
    <w:rsid w:val="32A98C4F"/>
    <w:rsid w:val="32AC07DC"/>
    <w:rsid w:val="32B0B95D"/>
    <w:rsid w:val="32B5CED6"/>
    <w:rsid w:val="32E1CAD1"/>
    <w:rsid w:val="32E4166D"/>
    <w:rsid w:val="32F1E9FF"/>
    <w:rsid w:val="330D56A8"/>
    <w:rsid w:val="333A939A"/>
    <w:rsid w:val="337115FA"/>
    <w:rsid w:val="33918DD2"/>
    <w:rsid w:val="3392D330"/>
    <w:rsid w:val="33A43F8C"/>
    <w:rsid w:val="33D233F8"/>
    <w:rsid w:val="3413C9D2"/>
    <w:rsid w:val="3414D792"/>
    <w:rsid w:val="342141A2"/>
    <w:rsid w:val="34329FBB"/>
    <w:rsid w:val="34559437"/>
    <w:rsid w:val="345E983F"/>
    <w:rsid w:val="3488526C"/>
    <w:rsid w:val="348A1802"/>
    <w:rsid w:val="349880E2"/>
    <w:rsid w:val="34BB6E79"/>
    <w:rsid w:val="34E31F91"/>
    <w:rsid w:val="34F06A68"/>
    <w:rsid w:val="34FC8EED"/>
    <w:rsid w:val="352B30C2"/>
    <w:rsid w:val="3538F02E"/>
    <w:rsid w:val="35447146"/>
    <w:rsid w:val="3580948C"/>
    <w:rsid w:val="3591877A"/>
    <w:rsid w:val="3596120F"/>
    <w:rsid w:val="35B16924"/>
    <w:rsid w:val="35D43E8C"/>
    <w:rsid w:val="360D5163"/>
    <w:rsid w:val="362DABE4"/>
    <w:rsid w:val="363CB03C"/>
    <w:rsid w:val="363EF22C"/>
    <w:rsid w:val="3640747F"/>
    <w:rsid w:val="3647C36F"/>
    <w:rsid w:val="365732CE"/>
    <w:rsid w:val="368823EF"/>
    <w:rsid w:val="3689B303"/>
    <w:rsid w:val="36974108"/>
    <w:rsid w:val="36A8A674"/>
    <w:rsid w:val="37246E51"/>
    <w:rsid w:val="375B95FC"/>
    <w:rsid w:val="376C33B1"/>
    <w:rsid w:val="377D8333"/>
    <w:rsid w:val="37893FF9"/>
    <w:rsid w:val="37A330AC"/>
    <w:rsid w:val="37B2F363"/>
    <w:rsid w:val="37F41184"/>
    <w:rsid w:val="383742AF"/>
    <w:rsid w:val="386AE2C1"/>
    <w:rsid w:val="386BB4D7"/>
    <w:rsid w:val="38BFD7CF"/>
    <w:rsid w:val="38E303DE"/>
    <w:rsid w:val="38F7C32E"/>
    <w:rsid w:val="38FC4BB0"/>
    <w:rsid w:val="393FE402"/>
    <w:rsid w:val="3966D0AD"/>
    <w:rsid w:val="39785786"/>
    <w:rsid w:val="39BF9EE8"/>
    <w:rsid w:val="39D31310"/>
    <w:rsid w:val="3A1BF9D6"/>
    <w:rsid w:val="3A2B6856"/>
    <w:rsid w:val="3A403E8A"/>
    <w:rsid w:val="3A485F55"/>
    <w:rsid w:val="3A834A5C"/>
    <w:rsid w:val="3A98B33D"/>
    <w:rsid w:val="3A9D50D3"/>
    <w:rsid w:val="3AC58E1D"/>
    <w:rsid w:val="3ACF5F51"/>
    <w:rsid w:val="3B4128ED"/>
    <w:rsid w:val="3B53676F"/>
    <w:rsid w:val="3B6819E7"/>
    <w:rsid w:val="3B6E3D60"/>
    <w:rsid w:val="3BA9E549"/>
    <w:rsid w:val="3C0AB04D"/>
    <w:rsid w:val="3C1913F6"/>
    <w:rsid w:val="3C73E7C7"/>
    <w:rsid w:val="3C75538B"/>
    <w:rsid w:val="3C780CDC"/>
    <w:rsid w:val="3C818173"/>
    <w:rsid w:val="3C8C5553"/>
    <w:rsid w:val="3CA14D24"/>
    <w:rsid w:val="3CAF334C"/>
    <w:rsid w:val="3CB4B8F7"/>
    <w:rsid w:val="3CF03DDB"/>
    <w:rsid w:val="3CF53598"/>
    <w:rsid w:val="3CF961D9"/>
    <w:rsid w:val="3D192F9F"/>
    <w:rsid w:val="3DA51615"/>
    <w:rsid w:val="3DA7025B"/>
    <w:rsid w:val="3DD1B5B1"/>
    <w:rsid w:val="3DED5EEF"/>
    <w:rsid w:val="3E0A4075"/>
    <w:rsid w:val="3E0F2A0A"/>
    <w:rsid w:val="3E1E9477"/>
    <w:rsid w:val="3E564D6A"/>
    <w:rsid w:val="3E57C783"/>
    <w:rsid w:val="3E5D053D"/>
    <w:rsid w:val="3E710B6E"/>
    <w:rsid w:val="3E777197"/>
    <w:rsid w:val="3E81A4AE"/>
    <w:rsid w:val="3E95338F"/>
    <w:rsid w:val="3EA68433"/>
    <w:rsid w:val="3EA8ACEE"/>
    <w:rsid w:val="3ECD2AAD"/>
    <w:rsid w:val="3EE6B4C9"/>
    <w:rsid w:val="3F069582"/>
    <w:rsid w:val="3F72C0DB"/>
    <w:rsid w:val="3F74AE54"/>
    <w:rsid w:val="3F887B70"/>
    <w:rsid w:val="3F9451DE"/>
    <w:rsid w:val="3FD2519D"/>
    <w:rsid w:val="3FD3CC4A"/>
    <w:rsid w:val="3FDEAB1D"/>
    <w:rsid w:val="40019FAF"/>
    <w:rsid w:val="4012D93D"/>
    <w:rsid w:val="40330D50"/>
    <w:rsid w:val="403BCA8B"/>
    <w:rsid w:val="408096CA"/>
    <w:rsid w:val="40D35F47"/>
    <w:rsid w:val="40DC4F53"/>
    <w:rsid w:val="4117CB1B"/>
    <w:rsid w:val="411B316B"/>
    <w:rsid w:val="413ECF41"/>
    <w:rsid w:val="414F7A3E"/>
    <w:rsid w:val="4164E7CC"/>
    <w:rsid w:val="417A7E35"/>
    <w:rsid w:val="4182B476"/>
    <w:rsid w:val="418F8A2F"/>
    <w:rsid w:val="41A3D3CF"/>
    <w:rsid w:val="41C23F83"/>
    <w:rsid w:val="41CE0CCC"/>
    <w:rsid w:val="41D77367"/>
    <w:rsid w:val="41D86D16"/>
    <w:rsid w:val="41DE24F5"/>
    <w:rsid w:val="42177B17"/>
    <w:rsid w:val="42459162"/>
    <w:rsid w:val="42585A95"/>
    <w:rsid w:val="4260063D"/>
    <w:rsid w:val="4265B030"/>
    <w:rsid w:val="426DF5F3"/>
    <w:rsid w:val="427C550F"/>
    <w:rsid w:val="429419CD"/>
    <w:rsid w:val="42B28DB5"/>
    <w:rsid w:val="42B9C841"/>
    <w:rsid w:val="42D66B70"/>
    <w:rsid w:val="42E514CE"/>
    <w:rsid w:val="42E7CF7A"/>
    <w:rsid w:val="4362C11F"/>
    <w:rsid w:val="4379F556"/>
    <w:rsid w:val="43A15556"/>
    <w:rsid w:val="43F052B8"/>
    <w:rsid w:val="43F414AE"/>
    <w:rsid w:val="4407FFAA"/>
    <w:rsid w:val="44145363"/>
    <w:rsid w:val="442CC983"/>
    <w:rsid w:val="44358C93"/>
    <w:rsid w:val="44573880"/>
    <w:rsid w:val="44874649"/>
    <w:rsid w:val="44AE5832"/>
    <w:rsid w:val="44B4890A"/>
    <w:rsid w:val="44BF0463"/>
    <w:rsid w:val="44C9BF14"/>
    <w:rsid w:val="44D9E48D"/>
    <w:rsid w:val="4530D312"/>
    <w:rsid w:val="45557AE8"/>
    <w:rsid w:val="455D1ECC"/>
    <w:rsid w:val="456EC14A"/>
    <w:rsid w:val="45704B31"/>
    <w:rsid w:val="4572643C"/>
    <w:rsid w:val="45840355"/>
    <w:rsid w:val="458860A3"/>
    <w:rsid w:val="4588B72C"/>
    <w:rsid w:val="459465DA"/>
    <w:rsid w:val="45C73A86"/>
    <w:rsid w:val="45FA1DB4"/>
    <w:rsid w:val="4606ACD0"/>
    <w:rsid w:val="4613FE1F"/>
    <w:rsid w:val="461554EF"/>
    <w:rsid w:val="46685350"/>
    <w:rsid w:val="466AFE7F"/>
    <w:rsid w:val="46A6943D"/>
    <w:rsid w:val="46B5883C"/>
    <w:rsid w:val="47085D4C"/>
    <w:rsid w:val="47893ACB"/>
    <w:rsid w:val="47987280"/>
    <w:rsid w:val="47C276BD"/>
    <w:rsid w:val="47FA2CC1"/>
    <w:rsid w:val="480AFDD3"/>
    <w:rsid w:val="4819FAA1"/>
    <w:rsid w:val="4828115B"/>
    <w:rsid w:val="4841909E"/>
    <w:rsid w:val="484D6679"/>
    <w:rsid w:val="4887C22B"/>
    <w:rsid w:val="48DBBC91"/>
    <w:rsid w:val="49081F6E"/>
    <w:rsid w:val="49283D2D"/>
    <w:rsid w:val="494321AA"/>
    <w:rsid w:val="49677082"/>
    <w:rsid w:val="49E37EFB"/>
    <w:rsid w:val="49F5810B"/>
    <w:rsid w:val="4A5ABACC"/>
    <w:rsid w:val="4A9744A8"/>
    <w:rsid w:val="4AC93405"/>
    <w:rsid w:val="4ADEF20B"/>
    <w:rsid w:val="4B1AAFAA"/>
    <w:rsid w:val="4B2CFFAD"/>
    <w:rsid w:val="4B7379D1"/>
    <w:rsid w:val="4BAA3124"/>
    <w:rsid w:val="4BB1C581"/>
    <w:rsid w:val="4BBA9A5F"/>
    <w:rsid w:val="4BEF59A5"/>
    <w:rsid w:val="4C49492F"/>
    <w:rsid w:val="4C8E4B59"/>
    <w:rsid w:val="4CDA0E88"/>
    <w:rsid w:val="4CDD0080"/>
    <w:rsid w:val="4CFE6A39"/>
    <w:rsid w:val="4D087710"/>
    <w:rsid w:val="4D372B64"/>
    <w:rsid w:val="4D601F1A"/>
    <w:rsid w:val="4D6E9F3A"/>
    <w:rsid w:val="4DE229B4"/>
    <w:rsid w:val="4E357C7C"/>
    <w:rsid w:val="4E4F681C"/>
    <w:rsid w:val="4E4F681C"/>
    <w:rsid w:val="4E592F73"/>
    <w:rsid w:val="4E620108"/>
    <w:rsid w:val="4E64D8E2"/>
    <w:rsid w:val="4E6A7381"/>
    <w:rsid w:val="4E6FCA8B"/>
    <w:rsid w:val="4E74FA0F"/>
    <w:rsid w:val="4E9829F4"/>
    <w:rsid w:val="4EBF2BC3"/>
    <w:rsid w:val="4EC36729"/>
    <w:rsid w:val="4F073AAD"/>
    <w:rsid w:val="4F0F7501"/>
    <w:rsid w:val="4F127ACE"/>
    <w:rsid w:val="4F21CA1F"/>
    <w:rsid w:val="4F45DCD2"/>
    <w:rsid w:val="4F727C60"/>
    <w:rsid w:val="4F99C840"/>
    <w:rsid w:val="4F9FBA6C"/>
    <w:rsid w:val="4FCDBE87"/>
    <w:rsid w:val="5004F8EC"/>
    <w:rsid w:val="500BB39A"/>
    <w:rsid w:val="5051E23A"/>
    <w:rsid w:val="508E0E7A"/>
    <w:rsid w:val="5098E65D"/>
    <w:rsid w:val="509B9FE4"/>
    <w:rsid w:val="509EF983"/>
    <w:rsid w:val="50B4C8D6"/>
    <w:rsid w:val="50BED034"/>
    <w:rsid w:val="50C3C464"/>
    <w:rsid w:val="50FEDC48"/>
    <w:rsid w:val="51107B35"/>
    <w:rsid w:val="5137EE7C"/>
    <w:rsid w:val="514E338F"/>
    <w:rsid w:val="5163334E"/>
    <w:rsid w:val="5176ED54"/>
    <w:rsid w:val="5188E59C"/>
    <w:rsid w:val="51973B11"/>
    <w:rsid w:val="51B5A3E1"/>
    <w:rsid w:val="51DC62F0"/>
    <w:rsid w:val="51E60B12"/>
    <w:rsid w:val="5200FBC8"/>
    <w:rsid w:val="520A9C87"/>
    <w:rsid w:val="521D363A"/>
    <w:rsid w:val="528E3A51"/>
    <w:rsid w:val="5293CF55"/>
    <w:rsid w:val="52AA2C4C"/>
    <w:rsid w:val="52B18CF1"/>
    <w:rsid w:val="52E6395E"/>
    <w:rsid w:val="52EA03F0"/>
    <w:rsid w:val="52F3A705"/>
    <w:rsid w:val="5308008A"/>
    <w:rsid w:val="53499C9B"/>
    <w:rsid w:val="5350D566"/>
    <w:rsid w:val="53618529"/>
    <w:rsid w:val="53833BDF"/>
    <w:rsid w:val="53C1274B"/>
    <w:rsid w:val="53ED8F2A"/>
    <w:rsid w:val="53FBA6DC"/>
    <w:rsid w:val="54245643"/>
    <w:rsid w:val="543AD06D"/>
    <w:rsid w:val="54424A39"/>
    <w:rsid w:val="547FC15F"/>
    <w:rsid w:val="5482A78F"/>
    <w:rsid w:val="5493C087"/>
    <w:rsid w:val="5499FAAB"/>
    <w:rsid w:val="54F0C448"/>
    <w:rsid w:val="5531B595"/>
    <w:rsid w:val="556EEC5A"/>
    <w:rsid w:val="558DBAF0"/>
    <w:rsid w:val="55A77698"/>
    <w:rsid w:val="55CE10CD"/>
    <w:rsid w:val="55D290BC"/>
    <w:rsid w:val="55DBF9A5"/>
    <w:rsid w:val="55E041A8"/>
    <w:rsid w:val="55EE21EA"/>
    <w:rsid w:val="5621A4B2"/>
    <w:rsid w:val="56293547"/>
    <w:rsid w:val="5655E9E4"/>
    <w:rsid w:val="565A79C3"/>
    <w:rsid w:val="5686C455"/>
    <w:rsid w:val="56B3F8E6"/>
    <w:rsid w:val="56BF2A50"/>
    <w:rsid w:val="56C571D8"/>
    <w:rsid w:val="56EC4FA0"/>
    <w:rsid w:val="56F550D6"/>
    <w:rsid w:val="570ECA5A"/>
    <w:rsid w:val="571226AB"/>
    <w:rsid w:val="5783892E"/>
    <w:rsid w:val="57B8C7D2"/>
    <w:rsid w:val="57D63AE9"/>
    <w:rsid w:val="57DD3D92"/>
    <w:rsid w:val="57E45264"/>
    <w:rsid w:val="582BFD5D"/>
    <w:rsid w:val="5840A90D"/>
    <w:rsid w:val="584316C9"/>
    <w:rsid w:val="585C01CC"/>
    <w:rsid w:val="5865BFEA"/>
    <w:rsid w:val="587CAB78"/>
    <w:rsid w:val="58A903DA"/>
    <w:rsid w:val="58CA5579"/>
    <w:rsid w:val="58CF04A9"/>
    <w:rsid w:val="58F1AF92"/>
    <w:rsid w:val="59899A96"/>
    <w:rsid w:val="5992CD39"/>
    <w:rsid w:val="59E71763"/>
    <w:rsid w:val="59F9F37C"/>
    <w:rsid w:val="59FDCA6E"/>
    <w:rsid w:val="5A0B2DDA"/>
    <w:rsid w:val="5A1C8FC2"/>
    <w:rsid w:val="5A451AE1"/>
    <w:rsid w:val="5A71EB97"/>
    <w:rsid w:val="5A75AD1C"/>
    <w:rsid w:val="5A7E6D7F"/>
    <w:rsid w:val="5A8CE0B6"/>
    <w:rsid w:val="5AB9BAD5"/>
    <w:rsid w:val="5AD58F88"/>
    <w:rsid w:val="5AFF30DE"/>
    <w:rsid w:val="5B38A23E"/>
    <w:rsid w:val="5B5149DD"/>
    <w:rsid w:val="5B69A786"/>
    <w:rsid w:val="5B7370CE"/>
    <w:rsid w:val="5B9A5808"/>
    <w:rsid w:val="5BB2CFCD"/>
    <w:rsid w:val="5BE56CEB"/>
    <w:rsid w:val="5BEB048E"/>
    <w:rsid w:val="5BF56184"/>
    <w:rsid w:val="5C6130C5"/>
    <w:rsid w:val="5C795924"/>
    <w:rsid w:val="5C98B508"/>
    <w:rsid w:val="5C98CA5A"/>
    <w:rsid w:val="5CB296B2"/>
    <w:rsid w:val="5CD26195"/>
    <w:rsid w:val="5CD729FE"/>
    <w:rsid w:val="5CE8A6BC"/>
    <w:rsid w:val="5CF181DF"/>
    <w:rsid w:val="5D18ED8E"/>
    <w:rsid w:val="5DC7B2A1"/>
    <w:rsid w:val="5DCF75C4"/>
    <w:rsid w:val="5DFD0126"/>
    <w:rsid w:val="5E0956E2"/>
    <w:rsid w:val="5E09D6A2"/>
    <w:rsid w:val="5E5509A6"/>
    <w:rsid w:val="5E5BA476"/>
    <w:rsid w:val="5E6FFF4B"/>
    <w:rsid w:val="5E7B305C"/>
    <w:rsid w:val="5EA1E31B"/>
    <w:rsid w:val="5EBFEAD3"/>
    <w:rsid w:val="5EC2F248"/>
    <w:rsid w:val="5ED202E2"/>
    <w:rsid w:val="5ED2D88B"/>
    <w:rsid w:val="5EE4C051"/>
    <w:rsid w:val="5EF95FD9"/>
    <w:rsid w:val="5EFE9AD2"/>
    <w:rsid w:val="5F3FEBD8"/>
    <w:rsid w:val="5F4FE19E"/>
    <w:rsid w:val="5F5F4D64"/>
    <w:rsid w:val="5FA2D7FE"/>
    <w:rsid w:val="5FAE7D60"/>
    <w:rsid w:val="5FF3A455"/>
    <w:rsid w:val="60015805"/>
    <w:rsid w:val="601DF802"/>
    <w:rsid w:val="6025F03C"/>
    <w:rsid w:val="602D7B88"/>
    <w:rsid w:val="60468D5B"/>
    <w:rsid w:val="6097B3C6"/>
    <w:rsid w:val="60A910E7"/>
    <w:rsid w:val="60AEA759"/>
    <w:rsid w:val="6100C83C"/>
    <w:rsid w:val="61055A90"/>
    <w:rsid w:val="613018DB"/>
    <w:rsid w:val="6131F2E0"/>
    <w:rsid w:val="6134A1E8"/>
    <w:rsid w:val="6155AE8B"/>
    <w:rsid w:val="615D750E"/>
    <w:rsid w:val="6178ECF2"/>
    <w:rsid w:val="618408BD"/>
    <w:rsid w:val="61B6A2C3"/>
    <w:rsid w:val="61B6EB6A"/>
    <w:rsid w:val="61D920B3"/>
    <w:rsid w:val="61E5C12F"/>
    <w:rsid w:val="61F23431"/>
    <w:rsid w:val="6225C992"/>
    <w:rsid w:val="622F20A2"/>
    <w:rsid w:val="623549ED"/>
    <w:rsid w:val="623B0E05"/>
    <w:rsid w:val="623D1796"/>
    <w:rsid w:val="6258B833"/>
    <w:rsid w:val="62B1559F"/>
    <w:rsid w:val="62B6909A"/>
    <w:rsid w:val="62CC7A60"/>
    <w:rsid w:val="62D7A86B"/>
    <w:rsid w:val="62E72593"/>
    <w:rsid w:val="63063137"/>
    <w:rsid w:val="63087EBC"/>
    <w:rsid w:val="63207220"/>
    <w:rsid w:val="636BB4B1"/>
    <w:rsid w:val="63A1C591"/>
    <w:rsid w:val="63BFD51E"/>
    <w:rsid w:val="63D2D4CA"/>
    <w:rsid w:val="6405C595"/>
    <w:rsid w:val="6410975A"/>
    <w:rsid w:val="642A1DA9"/>
    <w:rsid w:val="645A80CB"/>
    <w:rsid w:val="64804187"/>
    <w:rsid w:val="648E0AFF"/>
    <w:rsid w:val="6499B8B9"/>
    <w:rsid w:val="64C351C5"/>
    <w:rsid w:val="64E2F2FE"/>
    <w:rsid w:val="64EE9AAB"/>
    <w:rsid w:val="64FD68F5"/>
    <w:rsid w:val="651700C9"/>
    <w:rsid w:val="654179BE"/>
    <w:rsid w:val="654CF35E"/>
    <w:rsid w:val="655D6A54"/>
    <w:rsid w:val="656C9C24"/>
    <w:rsid w:val="65764C17"/>
    <w:rsid w:val="657B268E"/>
    <w:rsid w:val="6586E2C4"/>
    <w:rsid w:val="65B889F9"/>
    <w:rsid w:val="65B94EAC"/>
    <w:rsid w:val="66009822"/>
    <w:rsid w:val="661DFCA2"/>
    <w:rsid w:val="6649CFC0"/>
    <w:rsid w:val="66727339"/>
    <w:rsid w:val="66993956"/>
    <w:rsid w:val="66999F86"/>
    <w:rsid w:val="66B279BC"/>
    <w:rsid w:val="66B43A37"/>
    <w:rsid w:val="66D833F4"/>
    <w:rsid w:val="66F725B3"/>
    <w:rsid w:val="67236EED"/>
    <w:rsid w:val="672AF37C"/>
    <w:rsid w:val="673D2844"/>
    <w:rsid w:val="674A0245"/>
    <w:rsid w:val="678D9C50"/>
    <w:rsid w:val="67CECC0A"/>
    <w:rsid w:val="67E9FD5A"/>
    <w:rsid w:val="67EC6324"/>
    <w:rsid w:val="67FE55A7"/>
    <w:rsid w:val="68112D66"/>
    <w:rsid w:val="6820F729"/>
    <w:rsid w:val="684E0ED6"/>
    <w:rsid w:val="6855D2E8"/>
    <w:rsid w:val="68688866"/>
    <w:rsid w:val="68777313"/>
    <w:rsid w:val="68C3B204"/>
    <w:rsid w:val="68D50BD5"/>
    <w:rsid w:val="68D7A61D"/>
    <w:rsid w:val="691B4746"/>
    <w:rsid w:val="6972BBC7"/>
    <w:rsid w:val="699AF3FB"/>
    <w:rsid w:val="69A9B2C8"/>
    <w:rsid w:val="69CEFA35"/>
    <w:rsid w:val="69CFC48E"/>
    <w:rsid w:val="69F98C78"/>
    <w:rsid w:val="6A0458C7"/>
    <w:rsid w:val="6A17DD4E"/>
    <w:rsid w:val="6A34A9AA"/>
    <w:rsid w:val="6A4898AA"/>
    <w:rsid w:val="6A6D426C"/>
    <w:rsid w:val="6AC19C69"/>
    <w:rsid w:val="6AF35934"/>
    <w:rsid w:val="6B026B49"/>
    <w:rsid w:val="6B26667D"/>
    <w:rsid w:val="6B383F29"/>
    <w:rsid w:val="6BBDD4D0"/>
    <w:rsid w:val="6C1ED2B0"/>
    <w:rsid w:val="6C20AE87"/>
    <w:rsid w:val="6C324A1B"/>
    <w:rsid w:val="6C951712"/>
    <w:rsid w:val="6C96859D"/>
    <w:rsid w:val="6C9CDF2D"/>
    <w:rsid w:val="6CB0B3A1"/>
    <w:rsid w:val="6CD48C2A"/>
    <w:rsid w:val="6D011C2A"/>
    <w:rsid w:val="6D12E5AB"/>
    <w:rsid w:val="6D214F82"/>
    <w:rsid w:val="6D528C08"/>
    <w:rsid w:val="6D952F77"/>
    <w:rsid w:val="6DB6712A"/>
    <w:rsid w:val="6DC36817"/>
    <w:rsid w:val="6E22DDBD"/>
    <w:rsid w:val="6E29EF6D"/>
    <w:rsid w:val="6E5B8FD5"/>
    <w:rsid w:val="6E7C8C65"/>
    <w:rsid w:val="6EAF9163"/>
    <w:rsid w:val="6EE20D31"/>
    <w:rsid w:val="6EF6DC25"/>
    <w:rsid w:val="6F4743BE"/>
    <w:rsid w:val="6F82E651"/>
    <w:rsid w:val="6F8C5AF6"/>
    <w:rsid w:val="6FAB2F98"/>
    <w:rsid w:val="6FED0D3B"/>
    <w:rsid w:val="70112CBB"/>
    <w:rsid w:val="70307C0B"/>
    <w:rsid w:val="706F9316"/>
    <w:rsid w:val="70739A4B"/>
    <w:rsid w:val="707F6540"/>
    <w:rsid w:val="7090CD6E"/>
    <w:rsid w:val="70B4EF36"/>
    <w:rsid w:val="70B75D11"/>
    <w:rsid w:val="70BE66CC"/>
    <w:rsid w:val="70C21772"/>
    <w:rsid w:val="70F8BC54"/>
    <w:rsid w:val="710628C2"/>
    <w:rsid w:val="710E5FD1"/>
    <w:rsid w:val="7119FE3B"/>
    <w:rsid w:val="7121CE92"/>
    <w:rsid w:val="7136CE4D"/>
    <w:rsid w:val="716026E9"/>
    <w:rsid w:val="7185872C"/>
    <w:rsid w:val="71E79B94"/>
    <w:rsid w:val="71EF26E3"/>
    <w:rsid w:val="71FC00F7"/>
    <w:rsid w:val="7203879B"/>
    <w:rsid w:val="72367303"/>
    <w:rsid w:val="723AC857"/>
    <w:rsid w:val="723BED5C"/>
    <w:rsid w:val="72401B66"/>
    <w:rsid w:val="72475B05"/>
    <w:rsid w:val="724CBE0B"/>
    <w:rsid w:val="72E55057"/>
    <w:rsid w:val="72FD6090"/>
    <w:rsid w:val="73031722"/>
    <w:rsid w:val="732691C7"/>
    <w:rsid w:val="7326B1E4"/>
    <w:rsid w:val="734D4E92"/>
    <w:rsid w:val="7373D059"/>
    <w:rsid w:val="737BBA41"/>
    <w:rsid w:val="73922555"/>
    <w:rsid w:val="739DD73E"/>
    <w:rsid w:val="73AB3B0D"/>
    <w:rsid w:val="73B448C4"/>
    <w:rsid w:val="73B56F43"/>
    <w:rsid w:val="743B9B3D"/>
    <w:rsid w:val="745201B6"/>
    <w:rsid w:val="745E28B3"/>
    <w:rsid w:val="74601462"/>
    <w:rsid w:val="749930F1"/>
    <w:rsid w:val="74B23694"/>
    <w:rsid w:val="74D9926D"/>
    <w:rsid w:val="74EC2DE7"/>
    <w:rsid w:val="74FA974B"/>
    <w:rsid w:val="7531F93A"/>
    <w:rsid w:val="753A804F"/>
    <w:rsid w:val="7546F68F"/>
    <w:rsid w:val="75470B6E"/>
    <w:rsid w:val="75503162"/>
    <w:rsid w:val="758CB67B"/>
    <w:rsid w:val="75959044"/>
    <w:rsid w:val="75BFAEA0"/>
    <w:rsid w:val="75C207CF"/>
    <w:rsid w:val="75C888C2"/>
    <w:rsid w:val="75CDE59B"/>
    <w:rsid w:val="761660AE"/>
    <w:rsid w:val="76350152"/>
    <w:rsid w:val="76474585"/>
    <w:rsid w:val="76592178"/>
    <w:rsid w:val="7660BD81"/>
    <w:rsid w:val="76C8ACBB"/>
    <w:rsid w:val="76F1517B"/>
    <w:rsid w:val="772886DC"/>
    <w:rsid w:val="77300B25"/>
    <w:rsid w:val="773D3222"/>
    <w:rsid w:val="7771A4EA"/>
    <w:rsid w:val="77969E42"/>
    <w:rsid w:val="77A0DD9D"/>
    <w:rsid w:val="77C07F42"/>
    <w:rsid w:val="77FDBE1A"/>
    <w:rsid w:val="7879161A"/>
    <w:rsid w:val="787A1958"/>
    <w:rsid w:val="78C14168"/>
    <w:rsid w:val="78CE1650"/>
    <w:rsid w:val="79040CD5"/>
    <w:rsid w:val="792027CE"/>
    <w:rsid w:val="797B783C"/>
    <w:rsid w:val="79D12EE5"/>
    <w:rsid w:val="7A139E0E"/>
    <w:rsid w:val="7A2C4626"/>
    <w:rsid w:val="7A41E93D"/>
    <w:rsid w:val="7A4F9D40"/>
    <w:rsid w:val="7AA84F0E"/>
    <w:rsid w:val="7AA949D9"/>
    <w:rsid w:val="7AB12715"/>
    <w:rsid w:val="7AE26D06"/>
    <w:rsid w:val="7B25DF2B"/>
    <w:rsid w:val="7B261E47"/>
    <w:rsid w:val="7B2F546C"/>
    <w:rsid w:val="7B4D63CA"/>
    <w:rsid w:val="7B4F2913"/>
    <w:rsid w:val="7B62F0FC"/>
    <w:rsid w:val="7B6375EF"/>
    <w:rsid w:val="7B925E2E"/>
    <w:rsid w:val="7BA46C11"/>
    <w:rsid w:val="7BA70656"/>
    <w:rsid w:val="7BACEDFE"/>
    <w:rsid w:val="7C1DE7C0"/>
    <w:rsid w:val="7C4FE339"/>
    <w:rsid w:val="7C5E1BCF"/>
    <w:rsid w:val="7C5FBFF0"/>
    <w:rsid w:val="7C6EB8DC"/>
    <w:rsid w:val="7C8F40CC"/>
    <w:rsid w:val="7CAFC6C9"/>
    <w:rsid w:val="7CD10E8D"/>
    <w:rsid w:val="7CD27440"/>
    <w:rsid w:val="7CDF3E80"/>
    <w:rsid w:val="7D1C6091"/>
    <w:rsid w:val="7D24D568"/>
    <w:rsid w:val="7D37EE3F"/>
    <w:rsid w:val="7D7E5409"/>
    <w:rsid w:val="7D8BD280"/>
    <w:rsid w:val="7DBE3612"/>
    <w:rsid w:val="7DBFA874"/>
    <w:rsid w:val="7DC5FD28"/>
    <w:rsid w:val="7DCD205D"/>
    <w:rsid w:val="7DDC53E4"/>
    <w:rsid w:val="7DE2FD44"/>
    <w:rsid w:val="7DE4285C"/>
    <w:rsid w:val="7DE8524C"/>
    <w:rsid w:val="7DF3C85D"/>
    <w:rsid w:val="7DFB4798"/>
    <w:rsid w:val="7E2122B3"/>
    <w:rsid w:val="7E3F8475"/>
    <w:rsid w:val="7E67679E"/>
    <w:rsid w:val="7E81D88B"/>
    <w:rsid w:val="7E8B1AC9"/>
    <w:rsid w:val="7EB7C5B9"/>
    <w:rsid w:val="7EC013CF"/>
    <w:rsid w:val="7EE0AFBC"/>
    <w:rsid w:val="7F1BA654"/>
    <w:rsid w:val="7F3870A3"/>
    <w:rsid w:val="7F61237C"/>
    <w:rsid w:val="7F61AF77"/>
    <w:rsid w:val="7F73AAA9"/>
    <w:rsid w:val="7F80F70D"/>
    <w:rsid w:val="7F996533"/>
    <w:rsid w:val="7FC4464C"/>
    <w:rsid w:val="7FE76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6059"/>
  <w15:chartTrackingRefBased/>
  <w15:docId w15:val="{03371E1E-59F8-4DDC-88C2-6F366FE75F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94FF2"/>
    <w:pPr>
      <w:spacing w:after="0" w:line="240" w:lineRule="auto"/>
    </w:pPr>
    <w:rPr>
      <w:rFonts w:ascii="Calibri" w:hAnsi="Calibri" w:cs="Calibri" w:eastAsiaTheme="minorEastAsia"/>
      <w:kern w:val="0"/>
      <w:lang w:eastAsia="zh-CN"/>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94FF2"/>
    <w:pPr>
      <w:ind w:left="720"/>
      <w:contextualSpacing/>
    </w:pPr>
  </w:style>
  <w:style w:type="paragraph" w:styleId="xxmsonormal" w:customStyle="1">
    <w:name w:val="x_xmsonormal"/>
    <w:basedOn w:val="Normal"/>
    <w:rsid w:val="00AD7377"/>
    <w:rPr>
      <w:rFonts w:eastAsiaTheme="minorHAnsi"/>
      <w:lang w:eastAsia="en-GB"/>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libri" w:hAnsi="Calibri" w:cs="Calibri" w:eastAsiaTheme="minorEastAsia"/>
      <w:kern w:val="0"/>
      <w:sz w:val="20"/>
      <w:szCs w:val="20"/>
      <w:lang w:eastAsia="zh-CN"/>
      <w14:ligatures w14:val="non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911AB"/>
    <w:rPr>
      <w:b/>
      <w:bCs/>
    </w:rPr>
  </w:style>
  <w:style w:type="character" w:styleId="CommentSubjectChar" w:customStyle="1">
    <w:name w:val="Comment Subject Char"/>
    <w:basedOn w:val="CommentTextChar"/>
    <w:link w:val="CommentSubject"/>
    <w:uiPriority w:val="99"/>
    <w:semiHidden/>
    <w:rsid w:val="00A911AB"/>
    <w:rPr>
      <w:rFonts w:ascii="Calibri" w:hAnsi="Calibri" w:cs="Calibri" w:eastAsiaTheme="minorEastAsia"/>
      <w:b/>
      <w:bCs/>
      <w:kern w:val="0"/>
      <w:sz w:val="20"/>
      <w:szCs w:val="20"/>
      <w:lang w:eastAsia="zh-CN"/>
      <w14:ligatures w14:val="none"/>
    </w:rPr>
  </w:style>
  <w:style w:type="character" w:styleId="Hyperlink">
    <w:name w:val="Hyperlink"/>
    <w:basedOn w:val="DefaultParagraphFont"/>
    <w:uiPriority w:val="99"/>
    <w:semiHidden/>
    <w:unhideWhenUsed/>
    <w:rsid w:val="003470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16/09/relationships/commentsIds" Target="commentsIds.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microsoft.com/office/2011/relationships/people" Target="people.xml" Id="rId11" /><Relationship Type="http://schemas.openxmlformats.org/officeDocument/2006/relationships/fontTable" Target="fontTable.xml" Id="rId10" /><Relationship Type="http://schemas.openxmlformats.org/officeDocument/2006/relationships/webSettings" Target="webSettings.xml" Id="rId4" /><Relationship Type="http://schemas.microsoft.com/office/2020/10/relationships/intelligence" Target="intelligence2.xml" Id="Rb652f7815c7040e0" /><Relationship Type="http://schemas.openxmlformats.org/officeDocument/2006/relationships/hyperlink" Target="https://doi.org/10.1515/9781399530071" TargetMode="External" Id="R8e2830fadf84444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Lancaster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Gräbner, Cornelia</dc:creator>
  <keywords/>
  <dc:description/>
  <lastModifiedBy>Gräbner, Cornelia</lastModifiedBy>
  <revision>473</revision>
  <dcterms:created xsi:type="dcterms:W3CDTF">2023-11-20T08:39:00.0000000Z</dcterms:created>
  <dcterms:modified xsi:type="dcterms:W3CDTF">2024-10-29T12:17:50.4593338Z</dcterms:modified>
</coreProperties>
</file>